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AD877" w14:textId="77777777" w:rsidR="004140F3" w:rsidRDefault="004140F3" w:rsidP="006B64F9">
      <w:pPr>
        <w:pStyle w:val="Header"/>
        <w:spacing w:before="60"/>
        <w:jc w:val="right"/>
        <w:rPr>
          <w:rFonts w:asciiTheme="minorHAnsi" w:hAnsiTheme="minorHAnsi" w:cstheme="minorHAnsi"/>
          <w:b/>
          <w:color w:val="002060"/>
          <w:spacing w:val="-1"/>
          <w:sz w:val="24"/>
          <w:szCs w:val="24"/>
          <w:lang w:val="ro-RO" w:eastAsia="de-DE"/>
        </w:rPr>
      </w:pPr>
    </w:p>
    <w:p w14:paraId="64D4CA1C" w14:textId="77777777" w:rsidR="004140F3" w:rsidRDefault="004140F3" w:rsidP="006B64F9">
      <w:pPr>
        <w:pStyle w:val="Header"/>
        <w:spacing w:before="60"/>
        <w:jc w:val="right"/>
        <w:rPr>
          <w:rFonts w:asciiTheme="minorHAnsi" w:hAnsiTheme="minorHAnsi" w:cstheme="minorHAnsi"/>
          <w:b/>
          <w:color w:val="002060"/>
          <w:spacing w:val="-1"/>
          <w:sz w:val="24"/>
          <w:szCs w:val="24"/>
          <w:lang w:val="ro-RO" w:eastAsia="de-DE"/>
        </w:rPr>
      </w:pPr>
    </w:p>
    <w:p w14:paraId="429E74AB" w14:textId="151F177D" w:rsidR="006B64F9" w:rsidRPr="009878D4" w:rsidRDefault="006B64F9" w:rsidP="006B64F9">
      <w:pPr>
        <w:pStyle w:val="Header"/>
        <w:spacing w:before="60"/>
        <w:jc w:val="right"/>
        <w:rPr>
          <w:rFonts w:asciiTheme="minorHAnsi" w:hAnsiTheme="minorHAnsi" w:cstheme="minorHAnsi"/>
          <w:color w:val="002060"/>
          <w:sz w:val="24"/>
          <w:szCs w:val="24"/>
          <w:lang w:val="ro-RO"/>
        </w:rPr>
      </w:pPr>
      <w:r w:rsidRPr="009878D4">
        <w:rPr>
          <w:rFonts w:asciiTheme="minorHAnsi" w:hAnsiTheme="minorHAnsi" w:cstheme="minorHAnsi"/>
          <w:b/>
          <w:color w:val="002060"/>
          <w:spacing w:val="-1"/>
          <w:sz w:val="24"/>
          <w:szCs w:val="24"/>
          <w:lang w:val="ro-RO" w:eastAsia="de-DE"/>
        </w:rPr>
        <w:t xml:space="preserve">Anexa </w:t>
      </w:r>
      <w:r w:rsidR="00B92BE9" w:rsidRPr="009878D4">
        <w:rPr>
          <w:rFonts w:asciiTheme="minorHAnsi" w:hAnsiTheme="minorHAnsi" w:cstheme="minorHAnsi"/>
          <w:b/>
          <w:color w:val="002060"/>
          <w:spacing w:val="-1"/>
          <w:sz w:val="24"/>
          <w:szCs w:val="24"/>
          <w:lang w:val="ro-RO" w:eastAsia="de-DE"/>
        </w:rPr>
        <w:t>25</w:t>
      </w:r>
    </w:p>
    <w:p w14:paraId="1936FF7E" w14:textId="77777777" w:rsidR="000B3971" w:rsidRPr="009878D4" w:rsidRDefault="000B3971" w:rsidP="006B64F9">
      <w:pPr>
        <w:spacing w:before="60"/>
        <w:jc w:val="both"/>
        <w:rPr>
          <w:rFonts w:asciiTheme="minorHAnsi" w:hAnsiTheme="minorHAnsi" w:cstheme="minorHAnsi"/>
          <w:color w:val="002060"/>
          <w:sz w:val="24"/>
          <w:szCs w:val="24"/>
          <w:lang w:val="ro-RO"/>
        </w:rPr>
      </w:pPr>
    </w:p>
    <w:p w14:paraId="2E380C5C" w14:textId="21CB37B4" w:rsidR="000312C6" w:rsidRPr="009878D4" w:rsidRDefault="000312C6" w:rsidP="006B64F9">
      <w:pPr>
        <w:pStyle w:val="Default"/>
        <w:spacing w:before="60"/>
        <w:jc w:val="both"/>
        <w:rPr>
          <w:rFonts w:asciiTheme="minorHAnsi" w:hAnsiTheme="minorHAnsi" w:cstheme="minorHAnsi"/>
          <w:b/>
          <w:bCs/>
          <w:color w:val="002060"/>
          <w:lang w:val="ro-RO"/>
        </w:rPr>
      </w:pPr>
      <w:r w:rsidRPr="009878D4">
        <w:rPr>
          <w:rFonts w:asciiTheme="minorHAnsi" w:eastAsia="Trebuchet MS" w:hAnsiTheme="minorHAnsi" w:cstheme="minorHAnsi"/>
          <w:b/>
          <w:color w:val="002060"/>
          <w:spacing w:val="-1"/>
          <w:lang w:val="ro-RO"/>
        </w:rPr>
        <w:t xml:space="preserve"> </w:t>
      </w:r>
      <w:r w:rsidRPr="009878D4">
        <w:rPr>
          <w:rFonts w:asciiTheme="minorHAnsi" w:hAnsiTheme="minorHAnsi" w:cstheme="minorHAnsi"/>
          <w:b/>
          <w:bCs/>
          <w:color w:val="002060"/>
          <w:lang w:val="ro-RO"/>
        </w:rPr>
        <w:t xml:space="preserve">Precizări prealabile </w:t>
      </w:r>
    </w:p>
    <w:p w14:paraId="1395346D" w14:textId="77777777" w:rsidR="0057368E" w:rsidRPr="009878D4" w:rsidRDefault="0057368E" w:rsidP="006B64F9">
      <w:pPr>
        <w:pStyle w:val="Default"/>
        <w:spacing w:before="60"/>
        <w:jc w:val="both"/>
        <w:rPr>
          <w:rFonts w:asciiTheme="minorHAnsi" w:hAnsiTheme="minorHAnsi" w:cstheme="minorHAnsi"/>
          <w:color w:val="002060"/>
          <w:lang w:val="ro-RO"/>
        </w:rPr>
      </w:pPr>
    </w:p>
    <w:p w14:paraId="373EE902" w14:textId="43224590" w:rsidR="000312C6" w:rsidRPr="009878D4" w:rsidRDefault="000312C6" w:rsidP="006B64F9">
      <w:pPr>
        <w:pStyle w:val="Default"/>
        <w:spacing w:before="60"/>
        <w:jc w:val="both"/>
        <w:rPr>
          <w:rFonts w:asciiTheme="minorHAnsi" w:hAnsiTheme="minorHAnsi" w:cstheme="minorHAnsi"/>
          <w:color w:val="002060"/>
          <w:lang w:val="ro-RO"/>
        </w:rPr>
      </w:pPr>
      <w:r w:rsidRPr="009878D4">
        <w:rPr>
          <w:rFonts w:asciiTheme="minorHAnsi" w:hAnsiTheme="minorHAnsi" w:cstheme="minorHAnsi"/>
          <w:color w:val="002060"/>
          <w:lang w:val="ro-RO"/>
        </w:rPr>
        <w:t xml:space="preserve">(1) Prezentul contract de finanţare </w:t>
      </w:r>
      <w:proofErr w:type="spellStart"/>
      <w:r w:rsidRPr="009878D4">
        <w:rPr>
          <w:rFonts w:asciiTheme="minorHAnsi" w:hAnsiTheme="minorHAnsi" w:cstheme="minorHAnsi"/>
          <w:color w:val="002060"/>
          <w:lang w:val="ro-RO"/>
        </w:rPr>
        <w:t>stabileşte</w:t>
      </w:r>
      <w:proofErr w:type="spellEnd"/>
      <w:r w:rsidRPr="009878D4">
        <w:rPr>
          <w:rFonts w:asciiTheme="minorHAnsi" w:hAnsiTheme="minorHAnsi" w:cstheme="minorHAnsi"/>
          <w:color w:val="002060"/>
          <w:lang w:val="ro-RO"/>
        </w:rPr>
        <w:t xml:space="preserve"> cadrul juridic general în care se va </w:t>
      </w:r>
      <w:proofErr w:type="spellStart"/>
      <w:r w:rsidRPr="009878D4">
        <w:rPr>
          <w:rFonts w:asciiTheme="minorHAnsi" w:hAnsiTheme="minorHAnsi" w:cstheme="minorHAnsi"/>
          <w:color w:val="002060"/>
          <w:lang w:val="ro-RO"/>
        </w:rPr>
        <w:t>desfaşura</w:t>
      </w:r>
      <w:proofErr w:type="spellEnd"/>
      <w:r w:rsidRPr="009878D4">
        <w:rPr>
          <w:rFonts w:asciiTheme="minorHAnsi" w:hAnsiTheme="minorHAnsi" w:cstheme="minorHAnsi"/>
          <w:color w:val="002060"/>
          <w:lang w:val="ro-RO"/>
        </w:rPr>
        <w:t xml:space="preserve"> </w:t>
      </w:r>
      <w:proofErr w:type="spellStart"/>
      <w:r w:rsidRPr="009878D4">
        <w:rPr>
          <w:rFonts w:asciiTheme="minorHAnsi" w:hAnsiTheme="minorHAnsi" w:cstheme="minorHAnsi"/>
          <w:color w:val="002060"/>
          <w:lang w:val="ro-RO"/>
        </w:rPr>
        <w:t>relaţia</w:t>
      </w:r>
      <w:proofErr w:type="spellEnd"/>
      <w:r w:rsidRPr="009878D4">
        <w:rPr>
          <w:rFonts w:asciiTheme="minorHAnsi" w:hAnsiTheme="minorHAnsi" w:cstheme="minorHAnsi"/>
          <w:color w:val="002060"/>
          <w:lang w:val="ro-RO"/>
        </w:rPr>
        <w:t xml:space="preserve"> contractuală dintre AM</w:t>
      </w:r>
      <w:r w:rsidR="00F03170" w:rsidRPr="009878D4">
        <w:rPr>
          <w:rFonts w:asciiTheme="minorHAnsi" w:hAnsiTheme="minorHAnsi" w:cstheme="minorHAnsi"/>
          <w:color w:val="002060"/>
          <w:lang w:val="ro-RO"/>
        </w:rPr>
        <w:t>/OI</w:t>
      </w:r>
      <w:r w:rsidRPr="009878D4">
        <w:rPr>
          <w:rFonts w:asciiTheme="minorHAnsi" w:hAnsiTheme="minorHAnsi" w:cstheme="minorHAnsi"/>
          <w:color w:val="002060"/>
          <w:lang w:val="ro-RO"/>
        </w:rPr>
        <w:t xml:space="preserve"> </w:t>
      </w:r>
      <w:proofErr w:type="spellStart"/>
      <w:r w:rsidRPr="009878D4">
        <w:rPr>
          <w:rFonts w:asciiTheme="minorHAnsi" w:hAnsiTheme="minorHAnsi" w:cstheme="minorHAnsi"/>
          <w:color w:val="002060"/>
          <w:lang w:val="ro-RO"/>
        </w:rPr>
        <w:t>şi</w:t>
      </w:r>
      <w:proofErr w:type="spellEnd"/>
      <w:r w:rsidRPr="009878D4">
        <w:rPr>
          <w:rFonts w:asciiTheme="minorHAnsi" w:hAnsiTheme="minorHAnsi" w:cstheme="minorHAnsi"/>
          <w:color w:val="002060"/>
          <w:lang w:val="ro-RO"/>
        </w:rPr>
        <w:t xml:space="preserve"> Beneficiar. </w:t>
      </w:r>
    </w:p>
    <w:p w14:paraId="037DC56D" w14:textId="77777777" w:rsidR="000312C6" w:rsidRPr="009878D4" w:rsidRDefault="000312C6" w:rsidP="006B64F9">
      <w:pPr>
        <w:pStyle w:val="Default"/>
        <w:spacing w:before="60"/>
        <w:jc w:val="both"/>
        <w:rPr>
          <w:rFonts w:asciiTheme="minorHAnsi" w:hAnsiTheme="minorHAnsi" w:cstheme="minorHAnsi"/>
          <w:color w:val="002060"/>
          <w:lang w:val="ro-RO"/>
        </w:rPr>
      </w:pPr>
      <w:r w:rsidRPr="009878D4">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9878D4" w:rsidRDefault="000312C6" w:rsidP="006B64F9">
      <w:pPr>
        <w:pStyle w:val="Default"/>
        <w:spacing w:before="60"/>
        <w:jc w:val="both"/>
        <w:rPr>
          <w:rFonts w:asciiTheme="minorHAnsi" w:hAnsiTheme="minorHAnsi" w:cstheme="minorHAnsi"/>
          <w:color w:val="002060"/>
          <w:lang w:val="ro-RO"/>
        </w:rPr>
      </w:pPr>
      <w:r w:rsidRPr="009878D4">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9878D4" w:rsidRDefault="00AB13EF" w:rsidP="006B64F9">
      <w:pPr>
        <w:spacing w:before="60"/>
        <w:ind w:right="2999"/>
        <w:jc w:val="both"/>
        <w:rPr>
          <w:rFonts w:asciiTheme="minorHAnsi" w:eastAsia="Trebuchet MS" w:hAnsiTheme="minorHAnsi" w:cstheme="minorHAnsi"/>
          <w:b/>
          <w:bCs/>
          <w:color w:val="002060"/>
          <w:sz w:val="24"/>
          <w:szCs w:val="24"/>
          <w:lang w:val="ro-RO"/>
        </w:rPr>
      </w:pPr>
      <w:r w:rsidRPr="009878D4">
        <w:rPr>
          <w:rFonts w:asciiTheme="minorHAnsi" w:eastAsia="Trebuchet MS" w:hAnsiTheme="minorHAnsi" w:cstheme="minorHAnsi"/>
          <w:b/>
          <w:bCs/>
          <w:color w:val="002060"/>
          <w:sz w:val="24"/>
          <w:szCs w:val="24"/>
          <w:lang w:val="ro-RO"/>
        </w:rPr>
        <w:t>Art. 1 Eligibilitatea cheltuielilor</w:t>
      </w:r>
    </w:p>
    <w:p w14:paraId="6A9869A4" w14:textId="58A61345" w:rsidR="000D4FB2" w:rsidRPr="009878D4" w:rsidRDefault="000D4FB2" w:rsidP="006B64F9">
      <w:pPr>
        <w:spacing w:before="6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w:t>
      </w:r>
      <w:r w:rsidR="006B64F9"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z w:val="24"/>
          <w:szCs w:val="24"/>
          <w:lang w:val="ro-RO"/>
        </w:rPr>
        <w:t xml:space="preserve">In completarea prevederilor art. 3, alin. (1) – (5)  din Contractul de finanțare – </w:t>
      </w:r>
      <w:proofErr w:type="spellStart"/>
      <w:r w:rsidRPr="009878D4">
        <w:rPr>
          <w:rFonts w:asciiTheme="minorHAnsi" w:eastAsia="Trebuchet MS" w:hAnsiTheme="minorHAnsi" w:cstheme="minorHAnsi"/>
          <w:color w:val="002060"/>
          <w:sz w:val="24"/>
          <w:szCs w:val="24"/>
          <w:lang w:val="ro-RO"/>
        </w:rPr>
        <w:t>Condiţii</w:t>
      </w:r>
      <w:proofErr w:type="spellEnd"/>
      <w:r w:rsidRPr="009878D4">
        <w:rPr>
          <w:rFonts w:asciiTheme="minorHAnsi" w:eastAsia="Trebuchet MS" w:hAnsiTheme="minorHAnsi" w:cstheme="minorHAnsi"/>
          <w:color w:val="002060"/>
          <w:sz w:val="24"/>
          <w:szCs w:val="24"/>
          <w:lang w:val="ro-RO"/>
        </w:rPr>
        <w:t xml:space="preserve"> Generale, vor fi luate în considerare următoarele prevederi:</w:t>
      </w:r>
    </w:p>
    <w:p w14:paraId="01F6D286" w14:textId="3F9AA331" w:rsidR="00AB13EF" w:rsidRPr="009878D4" w:rsidRDefault="000D4FB2" w:rsidP="006B64F9">
      <w:pPr>
        <w:spacing w:before="60"/>
        <w:ind w:right="26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 xml:space="preserve">a) </w:t>
      </w:r>
      <w:r w:rsidR="00B13DB4" w:rsidRPr="009878D4">
        <w:rPr>
          <w:rFonts w:asciiTheme="minorHAnsi" w:eastAsia="Trebuchet MS" w:hAnsiTheme="minorHAnsi" w:cstheme="minorHAnsi"/>
          <w:color w:val="002060"/>
          <w:spacing w:val="-1"/>
          <w:sz w:val="24"/>
          <w:szCs w:val="24"/>
          <w:lang w:val="ro-RO"/>
        </w:rPr>
        <w:t>Valoare</w:t>
      </w:r>
      <w:r w:rsidR="00B13DB4" w:rsidRPr="009878D4">
        <w:rPr>
          <w:rFonts w:asciiTheme="minorHAnsi" w:eastAsia="Trebuchet MS" w:hAnsiTheme="minorHAnsi" w:cstheme="minorHAnsi"/>
          <w:color w:val="002060"/>
          <w:sz w:val="24"/>
          <w:szCs w:val="24"/>
          <w:lang w:val="ro-RO"/>
        </w:rPr>
        <w:t>a</w:t>
      </w:r>
      <w:r w:rsidR="00B13DB4" w:rsidRPr="009878D4">
        <w:rPr>
          <w:rFonts w:asciiTheme="minorHAnsi" w:eastAsia="Trebuchet MS" w:hAnsiTheme="minorHAnsi" w:cstheme="minorHAnsi"/>
          <w:color w:val="002060"/>
          <w:spacing w:val="40"/>
          <w:sz w:val="24"/>
          <w:szCs w:val="24"/>
          <w:lang w:val="ro-RO"/>
        </w:rPr>
        <w:t xml:space="preserve"> </w:t>
      </w:r>
      <w:r w:rsidR="00B13DB4" w:rsidRPr="009878D4">
        <w:rPr>
          <w:rFonts w:asciiTheme="minorHAnsi" w:eastAsia="Trebuchet MS" w:hAnsiTheme="minorHAnsi" w:cstheme="minorHAnsi"/>
          <w:color w:val="002060"/>
          <w:spacing w:val="-1"/>
          <w:sz w:val="24"/>
          <w:szCs w:val="24"/>
          <w:lang w:val="ro-RO"/>
        </w:rPr>
        <w:t>cheltuielilo</w:t>
      </w:r>
      <w:r w:rsidR="00B13DB4" w:rsidRPr="009878D4">
        <w:rPr>
          <w:rFonts w:asciiTheme="minorHAnsi" w:eastAsia="Trebuchet MS" w:hAnsiTheme="minorHAnsi" w:cstheme="minorHAnsi"/>
          <w:color w:val="002060"/>
          <w:sz w:val="24"/>
          <w:szCs w:val="24"/>
          <w:lang w:val="ro-RO"/>
        </w:rPr>
        <w:t>r</w:t>
      </w:r>
      <w:r w:rsidR="00B13DB4" w:rsidRPr="009878D4">
        <w:rPr>
          <w:rFonts w:asciiTheme="minorHAnsi" w:eastAsia="Trebuchet MS" w:hAnsiTheme="minorHAnsi" w:cstheme="minorHAnsi"/>
          <w:color w:val="002060"/>
          <w:spacing w:val="49"/>
          <w:sz w:val="24"/>
          <w:szCs w:val="24"/>
          <w:lang w:val="ro-RO"/>
        </w:rPr>
        <w:t xml:space="preserve"> </w:t>
      </w:r>
      <w:r w:rsidR="00B13DB4" w:rsidRPr="009878D4">
        <w:rPr>
          <w:rFonts w:asciiTheme="minorHAnsi" w:eastAsia="Trebuchet MS" w:hAnsiTheme="minorHAnsi" w:cstheme="minorHAnsi"/>
          <w:color w:val="002060"/>
          <w:sz w:val="24"/>
          <w:szCs w:val="24"/>
          <w:lang w:val="ro-RO"/>
        </w:rPr>
        <w:t>eligibile</w:t>
      </w:r>
      <w:r w:rsidR="00B13DB4" w:rsidRPr="009878D4">
        <w:rPr>
          <w:rFonts w:asciiTheme="minorHAnsi" w:eastAsia="Trebuchet MS" w:hAnsiTheme="minorHAnsi" w:cstheme="minorHAnsi"/>
          <w:color w:val="002060"/>
          <w:spacing w:val="36"/>
          <w:sz w:val="24"/>
          <w:szCs w:val="24"/>
          <w:lang w:val="ro-RO"/>
        </w:rPr>
        <w:t xml:space="preserve"> </w:t>
      </w:r>
      <w:r w:rsidR="00B13DB4" w:rsidRPr="009878D4">
        <w:rPr>
          <w:rFonts w:asciiTheme="minorHAnsi" w:eastAsia="Trebuchet MS" w:hAnsiTheme="minorHAnsi" w:cstheme="minorHAnsi"/>
          <w:color w:val="002060"/>
          <w:sz w:val="24"/>
          <w:szCs w:val="24"/>
          <w:lang w:val="ro-RO"/>
        </w:rPr>
        <w:t>indirecte</w:t>
      </w:r>
      <w:r w:rsidR="00B13DB4" w:rsidRPr="009878D4">
        <w:rPr>
          <w:rFonts w:asciiTheme="minorHAnsi" w:eastAsia="Trebuchet MS" w:hAnsiTheme="minorHAnsi" w:cstheme="minorHAnsi"/>
          <w:color w:val="002060"/>
          <w:spacing w:val="39"/>
          <w:sz w:val="24"/>
          <w:szCs w:val="24"/>
          <w:lang w:val="ro-RO"/>
        </w:rPr>
        <w:t xml:space="preserve"> </w:t>
      </w:r>
      <w:r w:rsidR="00B13DB4" w:rsidRPr="009878D4">
        <w:rPr>
          <w:rFonts w:asciiTheme="minorHAnsi" w:eastAsia="Trebuchet MS" w:hAnsiTheme="minorHAnsi" w:cstheme="minorHAnsi"/>
          <w:color w:val="002060"/>
          <w:spacing w:val="-1"/>
          <w:sz w:val="24"/>
          <w:szCs w:val="24"/>
          <w:lang w:val="ro-RO"/>
        </w:rPr>
        <w:t>v</w:t>
      </w:r>
      <w:r w:rsidR="00B13DB4" w:rsidRPr="009878D4">
        <w:rPr>
          <w:rFonts w:asciiTheme="minorHAnsi" w:eastAsia="Trebuchet MS" w:hAnsiTheme="minorHAnsi" w:cstheme="minorHAnsi"/>
          <w:color w:val="002060"/>
          <w:sz w:val="24"/>
          <w:szCs w:val="24"/>
          <w:lang w:val="ro-RO"/>
        </w:rPr>
        <w:t>a</w:t>
      </w:r>
      <w:r w:rsidR="00B13DB4" w:rsidRPr="009878D4">
        <w:rPr>
          <w:rFonts w:asciiTheme="minorHAnsi" w:eastAsia="Trebuchet MS" w:hAnsiTheme="minorHAnsi" w:cstheme="minorHAnsi"/>
          <w:color w:val="002060"/>
          <w:spacing w:val="22"/>
          <w:sz w:val="24"/>
          <w:szCs w:val="24"/>
          <w:lang w:val="ro-RO"/>
        </w:rPr>
        <w:t xml:space="preserve"> </w:t>
      </w:r>
      <w:r w:rsidR="00B13DB4" w:rsidRPr="009878D4">
        <w:rPr>
          <w:rFonts w:asciiTheme="minorHAnsi" w:eastAsia="Trebuchet MS" w:hAnsiTheme="minorHAnsi" w:cstheme="minorHAnsi"/>
          <w:color w:val="002060"/>
          <w:spacing w:val="-1"/>
          <w:sz w:val="24"/>
          <w:szCs w:val="24"/>
          <w:lang w:val="ro-RO"/>
        </w:rPr>
        <w:t>f</w:t>
      </w:r>
      <w:r w:rsidR="00B13DB4" w:rsidRPr="009878D4">
        <w:rPr>
          <w:rFonts w:asciiTheme="minorHAnsi" w:eastAsia="Trebuchet MS" w:hAnsiTheme="minorHAnsi" w:cstheme="minorHAnsi"/>
          <w:color w:val="002060"/>
          <w:sz w:val="24"/>
          <w:szCs w:val="24"/>
          <w:lang w:val="ro-RO"/>
        </w:rPr>
        <w:t>i</w:t>
      </w:r>
      <w:r w:rsidR="00B13DB4" w:rsidRPr="009878D4">
        <w:rPr>
          <w:rFonts w:asciiTheme="minorHAnsi" w:eastAsia="Trebuchet MS" w:hAnsiTheme="minorHAnsi" w:cstheme="minorHAnsi"/>
          <w:color w:val="002060"/>
          <w:spacing w:val="20"/>
          <w:sz w:val="24"/>
          <w:szCs w:val="24"/>
          <w:lang w:val="ro-RO"/>
        </w:rPr>
        <w:t xml:space="preserve"> </w:t>
      </w:r>
      <w:r w:rsidR="00B13DB4" w:rsidRPr="009878D4">
        <w:rPr>
          <w:rFonts w:asciiTheme="minorHAnsi" w:eastAsia="Trebuchet MS" w:hAnsiTheme="minorHAnsi" w:cstheme="minorHAnsi"/>
          <w:color w:val="002060"/>
          <w:sz w:val="24"/>
          <w:szCs w:val="24"/>
          <w:lang w:val="ro-RO"/>
        </w:rPr>
        <w:t>stabilită</w:t>
      </w:r>
      <w:r w:rsidR="00B13DB4" w:rsidRPr="009878D4">
        <w:rPr>
          <w:rFonts w:asciiTheme="minorHAnsi" w:eastAsia="Trebuchet MS" w:hAnsiTheme="minorHAnsi" w:cstheme="minorHAnsi"/>
          <w:color w:val="002060"/>
          <w:spacing w:val="38"/>
          <w:sz w:val="24"/>
          <w:szCs w:val="24"/>
          <w:lang w:val="ro-RO"/>
        </w:rPr>
        <w:t xml:space="preserve"> </w:t>
      </w:r>
      <w:r w:rsidR="00B13DB4" w:rsidRPr="009878D4">
        <w:rPr>
          <w:rFonts w:asciiTheme="minorHAnsi" w:eastAsia="Trebuchet MS" w:hAnsiTheme="minorHAnsi" w:cstheme="minorHAnsi"/>
          <w:color w:val="002060"/>
          <w:spacing w:val="-1"/>
          <w:sz w:val="24"/>
          <w:szCs w:val="24"/>
          <w:lang w:val="ro-RO"/>
        </w:rPr>
        <w:t>confor</w:t>
      </w:r>
      <w:r w:rsidR="00B13DB4" w:rsidRPr="009878D4">
        <w:rPr>
          <w:rFonts w:asciiTheme="minorHAnsi" w:eastAsia="Trebuchet MS" w:hAnsiTheme="minorHAnsi" w:cstheme="minorHAnsi"/>
          <w:color w:val="002060"/>
          <w:sz w:val="24"/>
          <w:szCs w:val="24"/>
          <w:lang w:val="ro-RO"/>
        </w:rPr>
        <w:t>m</w:t>
      </w:r>
      <w:r w:rsidR="00B13DB4" w:rsidRPr="009878D4">
        <w:rPr>
          <w:rFonts w:asciiTheme="minorHAnsi" w:eastAsia="Trebuchet MS" w:hAnsiTheme="minorHAnsi" w:cstheme="minorHAnsi"/>
          <w:color w:val="002060"/>
          <w:spacing w:val="37"/>
          <w:sz w:val="24"/>
          <w:szCs w:val="24"/>
          <w:lang w:val="ro-RO"/>
        </w:rPr>
        <w:t xml:space="preserve"> </w:t>
      </w:r>
      <w:r w:rsidR="00B13DB4" w:rsidRPr="009878D4">
        <w:rPr>
          <w:rFonts w:asciiTheme="minorHAnsi" w:eastAsia="Trebuchet MS" w:hAnsiTheme="minorHAnsi" w:cstheme="minorHAnsi"/>
          <w:color w:val="002060"/>
          <w:spacing w:val="-1"/>
          <w:sz w:val="24"/>
          <w:szCs w:val="24"/>
          <w:lang w:val="ro-RO"/>
        </w:rPr>
        <w:t>prevederilo</w:t>
      </w:r>
      <w:r w:rsidR="00B13DB4" w:rsidRPr="009878D4">
        <w:rPr>
          <w:rFonts w:asciiTheme="minorHAnsi" w:eastAsia="Trebuchet MS" w:hAnsiTheme="minorHAnsi" w:cstheme="minorHAnsi"/>
          <w:color w:val="002060"/>
          <w:sz w:val="24"/>
          <w:szCs w:val="24"/>
          <w:lang w:val="ro-RO"/>
        </w:rPr>
        <w:t>r</w:t>
      </w:r>
      <w:r w:rsidR="00B13DB4" w:rsidRPr="009878D4">
        <w:rPr>
          <w:rFonts w:asciiTheme="minorHAnsi" w:eastAsia="Trebuchet MS" w:hAnsiTheme="minorHAnsi" w:cstheme="minorHAnsi"/>
          <w:color w:val="002060"/>
          <w:spacing w:val="49"/>
          <w:sz w:val="24"/>
          <w:szCs w:val="24"/>
          <w:lang w:val="ro-RO"/>
        </w:rPr>
        <w:t xml:space="preserve"> </w:t>
      </w:r>
      <w:r w:rsidR="00B13DB4" w:rsidRPr="009878D4">
        <w:rPr>
          <w:rFonts w:asciiTheme="minorHAnsi" w:eastAsia="Trebuchet MS" w:hAnsiTheme="minorHAnsi" w:cstheme="minorHAnsi"/>
          <w:color w:val="002060"/>
          <w:sz w:val="24"/>
          <w:szCs w:val="24"/>
          <w:lang w:val="ro-RO"/>
        </w:rPr>
        <w:t>din</w:t>
      </w:r>
      <w:r w:rsidR="00B13DB4" w:rsidRPr="009878D4">
        <w:rPr>
          <w:rFonts w:asciiTheme="minorHAnsi" w:eastAsia="Trebuchet MS" w:hAnsiTheme="minorHAnsi" w:cstheme="minorHAnsi"/>
          <w:color w:val="002060"/>
          <w:spacing w:val="25"/>
          <w:sz w:val="24"/>
          <w:szCs w:val="24"/>
          <w:lang w:val="ro-RO"/>
        </w:rPr>
        <w:t xml:space="preserve"> </w:t>
      </w:r>
      <w:r w:rsidR="00B13DB4" w:rsidRPr="009878D4">
        <w:rPr>
          <w:rFonts w:asciiTheme="minorHAnsi" w:eastAsia="Trebuchet MS" w:hAnsiTheme="minorHAnsi" w:cstheme="minorHAnsi"/>
          <w:i/>
          <w:color w:val="002060"/>
          <w:w w:val="103"/>
          <w:sz w:val="24"/>
          <w:szCs w:val="24"/>
          <w:lang w:val="ro-RO"/>
        </w:rPr>
        <w:t>Ghidul</w:t>
      </w:r>
      <w:r w:rsidR="00B13DB4" w:rsidRPr="009878D4">
        <w:rPr>
          <w:rFonts w:asciiTheme="minorHAnsi" w:eastAsia="Trebuchet MS" w:hAnsiTheme="minorHAnsi" w:cstheme="minorHAnsi"/>
          <w:color w:val="002060"/>
          <w:sz w:val="24"/>
          <w:szCs w:val="24"/>
          <w:lang w:val="ro-RO"/>
        </w:rPr>
        <w:t xml:space="preserve"> </w:t>
      </w:r>
      <w:r w:rsidR="00B13DB4" w:rsidRPr="009878D4">
        <w:rPr>
          <w:rFonts w:asciiTheme="minorHAnsi" w:eastAsia="Trebuchet MS" w:hAnsiTheme="minorHAnsi" w:cstheme="minorHAnsi"/>
          <w:i/>
          <w:color w:val="002060"/>
          <w:position w:val="-1"/>
          <w:sz w:val="24"/>
          <w:szCs w:val="24"/>
          <w:lang w:val="ro-RO"/>
        </w:rPr>
        <w:t>Solicitantului</w:t>
      </w:r>
      <w:r w:rsidR="00B13DB4" w:rsidRPr="009878D4">
        <w:rPr>
          <w:rFonts w:asciiTheme="minorHAnsi" w:eastAsia="Trebuchet MS" w:hAnsiTheme="minorHAnsi" w:cstheme="minorHAnsi"/>
          <w:i/>
          <w:color w:val="002060"/>
          <w:spacing w:val="39"/>
          <w:position w:val="-1"/>
          <w:sz w:val="24"/>
          <w:szCs w:val="24"/>
          <w:lang w:val="ro-RO"/>
        </w:rPr>
        <w:t xml:space="preserve"> </w:t>
      </w:r>
      <w:r w:rsidR="00B13DB4" w:rsidRPr="009878D4">
        <w:rPr>
          <w:rFonts w:asciiTheme="minorHAnsi" w:eastAsia="Trebuchet MS" w:hAnsiTheme="minorHAnsi" w:cstheme="minorHAnsi"/>
          <w:color w:val="002060"/>
          <w:position w:val="-1"/>
          <w:sz w:val="24"/>
          <w:szCs w:val="24"/>
          <w:lang w:val="ro-RO"/>
        </w:rPr>
        <w:t>aplicabil,</w:t>
      </w:r>
      <w:r w:rsidR="00B13DB4" w:rsidRPr="009878D4">
        <w:rPr>
          <w:rFonts w:asciiTheme="minorHAnsi" w:eastAsia="Trebuchet MS" w:hAnsiTheme="minorHAnsi" w:cstheme="minorHAnsi"/>
          <w:color w:val="002060"/>
          <w:spacing w:val="27"/>
          <w:position w:val="-1"/>
          <w:sz w:val="24"/>
          <w:szCs w:val="24"/>
          <w:lang w:val="ro-RO"/>
        </w:rPr>
        <w:t xml:space="preserve"> </w:t>
      </w:r>
      <w:r w:rsidR="00B13DB4" w:rsidRPr="009878D4">
        <w:rPr>
          <w:rFonts w:asciiTheme="minorHAnsi" w:eastAsia="Trebuchet MS" w:hAnsiTheme="minorHAnsi" w:cstheme="minorHAnsi"/>
          <w:color w:val="002060"/>
          <w:sz w:val="24"/>
          <w:szCs w:val="24"/>
          <w:lang w:val="ro-RO"/>
        </w:rPr>
        <w:t>respectiv ca rată forfetară de</w:t>
      </w:r>
      <w:r w:rsidR="009F17CA" w:rsidRPr="009878D4">
        <w:rPr>
          <w:rFonts w:asciiTheme="minorHAnsi" w:eastAsia="Trebuchet MS" w:hAnsiTheme="minorHAnsi" w:cstheme="minorHAnsi"/>
          <w:color w:val="002060"/>
          <w:sz w:val="24"/>
          <w:szCs w:val="24"/>
          <w:lang w:val="ro-RO"/>
        </w:rPr>
        <w:t xml:space="preserve"> </w:t>
      </w:r>
      <w:ins w:id="0" w:author="Author">
        <w:r w:rsidR="00FF666A">
          <w:rPr>
            <w:rFonts w:asciiTheme="minorHAnsi" w:eastAsia="Trebuchet MS" w:hAnsiTheme="minorHAnsi" w:cstheme="minorHAnsi"/>
            <w:color w:val="002060"/>
            <w:sz w:val="24"/>
            <w:szCs w:val="24"/>
            <w:lang w:val="ro-RO"/>
          </w:rPr>
          <w:t>5</w:t>
        </w:r>
      </w:ins>
      <w:r w:rsidR="000200D2" w:rsidRPr="009878D4">
        <w:rPr>
          <w:rFonts w:asciiTheme="minorHAnsi" w:eastAsia="Trebuchet MS" w:hAnsiTheme="minorHAnsi" w:cstheme="minorHAnsi"/>
          <w:color w:val="002060"/>
          <w:sz w:val="24"/>
          <w:szCs w:val="24"/>
          <w:lang w:val="ro-RO"/>
        </w:rPr>
        <w:t xml:space="preserve">% din </w:t>
      </w:r>
      <w:r w:rsidR="007B7874" w:rsidRPr="009878D4">
        <w:rPr>
          <w:rFonts w:asciiTheme="minorHAnsi" w:eastAsia="Trebuchet MS" w:hAnsiTheme="minorHAnsi" w:cstheme="minorHAnsi"/>
          <w:color w:val="002060"/>
          <w:sz w:val="24"/>
          <w:szCs w:val="24"/>
          <w:lang w:val="ro-RO"/>
        </w:rPr>
        <w:t xml:space="preserve">cheltuieli </w:t>
      </w:r>
      <w:r w:rsidR="000200D2" w:rsidRPr="009878D4">
        <w:rPr>
          <w:rFonts w:asciiTheme="minorHAnsi" w:eastAsia="Trebuchet MS" w:hAnsiTheme="minorHAnsi" w:cstheme="minorHAnsi"/>
          <w:color w:val="002060"/>
          <w:sz w:val="24"/>
          <w:szCs w:val="24"/>
          <w:lang w:val="ro-RO"/>
        </w:rPr>
        <w:t>directe eligibile</w:t>
      </w:r>
      <w:r w:rsidR="004F7F58" w:rsidRPr="009878D4">
        <w:rPr>
          <w:rFonts w:asciiTheme="minorHAnsi" w:eastAsia="Trebuchet MS" w:hAnsiTheme="minorHAnsi" w:cstheme="minorHAnsi"/>
          <w:color w:val="002060"/>
          <w:sz w:val="24"/>
          <w:szCs w:val="24"/>
          <w:lang w:val="ro-RO"/>
        </w:rPr>
        <w:t>.</w:t>
      </w:r>
      <w:r w:rsidR="000200D2" w:rsidRPr="009878D4">
        <w:rPr>
          <w:rFonts w:asciiTheme="minorHAnsi" w:eastAsia="Trebuchet MS" w:hAnsiTheme="minorHAnsi" w:cstheme="minorHAnsi"/>
          <w:color w:val="002060"/>
          <w:sz w:val="24"/>
          <w:szCs w:val="24"/>
          <w:lang w:val="ro-RO"/>
        </w:rPr>
        <w:t xml:space="preserve"> </w:t>
      </w:r>
    </w:p>
    <w:p w14:paraId="4D0C37AF" w14:textId="22AE88EA" w:rsidR="00FB4268" w:rsidRPr="009878D4" w:rsidRDefault="000D4FB2" w:rsidP="006B64F9">
      <w:pPr>
        <w:spacing w:before="60"/>
        <w:ind w:right="26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 xml:space="preserve">b) </w:t>
      </w:r>
      <w:r w:rsidR="00FB4268" w:rsidRPr="009878D4">
        <w:rPr>
          <w:rFonts w:asciiTheme="minorHAnsi" w:eastAsia="Trebuchet MS" w:hAnsiTheme="minorHAnsi" w:cstheme="minorHAnsi"/>
          <w:color w:val="002060"/>
          <w:spacing w:val="-1"/>
          <w:sz w:val="24"/>
          <w:szCs w:val="24"/>
          <w:lang w:val="ro-RO"/>
        </w:rPr>
        <w:t>Bugetul alocat activității de bază</w:t>
      </w:r>
      <w:r w:rsidR="00BB256C" w:rsidRPr="009878D4">
        <w:rPr>
          <w:rFonts w:asciiTheme="minorHAnsi" w:eastAsia="Trebuchet MS" w:hAnsiTheme="minorHAnsi" w:cstheme="minorHAnsi"/>
          <w:color w:val="002060"/>
          <w:spacing w:val="-1"/>
          <w:sz w:val="24"/>
          <w:szCs w:val="24"/>
          <w:lang w:val="ro-RO"/>
        </w:rPr>
        <w:t xml:space="preserve"> </w:t>
      </w:r>
      <w:r w:rsidR="00FB4268" w:rsidRPr="009878D4">
        <w:rPr>
          <w:rFonts w:asciiTheme="minorHAnsi" w:eastAsia="Trebuchet MS" w:hAnsiTheme="minorHAnsi" w:cstheme="minorHAnsi"/>
          <w:color w:val="002060"/>
          <w:spacing w:val="-1"/>
          <w:sz w:val="24"/>
          <w:szCs w:val="24"/>
          <w:lang w:val="ro-RO"/>
        </w:rPr>
        <w:t>reprezintă minim 50% din bugetul eligibil al proiectului</w:t>
      </w:r>
      <w:r w:rsidR="00FB4268" w:rsidRPr="009878D4">
        <w:rPr>
          <w:rFonts w:asciiTheme="minorHAnsi" w:hAnsiTheme="minorHAnsi" w:cstheme="minorHAnsi"/>
          <w:color w:val="002060"/>
          <w:sz w:val="24"/>
          <w:szCs w:val="24"/>
          <w:lang w:val="ro-RO"/>
        </w:rPr>
        <w:t xml:space="preserve"> </w:t>
      </w:r>
      <w:r w:rsidR="00FB4268" w:rsidRPr="009878D4">
        <w:rPr>
          <w:rFonts w:asciiTheme="minorHAnsi" w:eastAsia="Trebuchet MS" w:hAnsiTheme="minorHAnsi" w:cstheme="minorHAnsi"/>
          <w:color w:val="002060"/>
          <w:spacing w:val="-1"/>
          <w:sz w:val="24"/>
          <w:szCs w:val="24"/>
          <w:lang w:val="ro-RO"/>
        </w:rPr>
        <w:t>în corelare cu prevederile Ghidului Solicitantului aplicabil;</w:t>
      </w:r>
    </w:p>
    <w:p w14:paraId="412DD042" w14:textId="3DB76E94" w:rsidR="000B3971" w:rsidRPr="009878D4" w:rsidRDefault="00AB13EF" w:rsidP="006B64F9">
      <w:pPr>
        <w:spacing w:before="60"/>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pacing w:val="1"/>
          <w:sz w:val="24"/>
          <w:szCs w:val="24"/>
          <w:lang w:val="ro-RO"/>
        </w:rPr>
        <w:t>(</w:t>
      </w:r>
      <w:r w:rsidR="001C0D89" w:rsidRPr="009878D4">
        <w:rPr>
          <w:rFonts w:asciiTheme="minorHAnsi" w:eastAsia="Trebuchet MS" w:hAnsiTheme="minorHAnsi" w:cstheme="minorHAnsi"/>
          <w:color w:val="002060"/>
          <w:spacing w:val="1"/>
          <w:sz w:val="24"/>
          <w:szCs w:val="24"/>
          <w:lang w:val="ro-RO"/>
        </w:rPr>
        <w:t>2</w:t>
      </w:r>
      <w:r w:rsidR="00A3286C" w:rsidRPr="009878D4">
        <w:rPr>
          <w:rFonts w:asciiTheme="minorHAnsi" w:eastAsia="Trebuchet MS" w:hAnsiTheme="minorHAnsi" w:cstheme="minorHAnsi"/>
          <w:color w:val="002060"/>
          <w:spacing w:val="1"/>
          <w:sz w:val="24"/>
          <w:szCs w:val="24"/>
          <w:lang w:val="ro-RO"/>
        </w:rPr>
        <w:t>)</w:t>
      </w:r>
      <w:r w:rsidR="00F70703"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1"/>
          <w:sz w:val="24"/>
          <w:szCs w:val="24"/>
          <w:lang w:val="ro-RO"/>
        </w:rPr>
        <w:t>vedere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validării</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2"/>
          <w:sz w:val="24"/>
          <w:szCs w:val="24"/>
          <w:lang w:val="ro-RO"/>
        </w:rPr>
        <w:t>/</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responsabil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solicita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verifica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toate </w:t>
      </w:r>
      <w:r w:rsidRPr="009878D4">
        <w:rPr>
          <w:rFonts w:asciiTheme="minorHAnsi" w:eastAsia="Trebuchet MS" w:hAnsiTheme="minorHAnsi" w:cstheme="minorHAnsi"/>
          <w:color w:val="002060"/>
          <w:spacing w:val="-1"/>
          <w:sz w:val="24"/>
          <w:szCs w:val="24"/>
          <w:lang w:val="ro-RO"/>
        </w:rPr>
        <w:t>documentel</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necesare,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cererilor</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/cererilor</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ă precum</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pacing w:val="-2"/>
          <w:w w:val="103"/>
          <w:sz w:val="24"/>
          <w:szCs w:val="24"/>
          <w:lang w:val="ro-RO"/>
        </w:rPr>
        <w:t>şi</w:t>
      </w:r>
      <w:proofErr w:type="spellEnd"/>
      <w:r w:rsidRPr="009878D4">
        <w:rPr>
          <w:rFonts w:asciiTheme="minorHAnsi" w:eastAsia="Trebuchet MS" w:hAnsiTheme="minorHAnsi" w:cstheme="minorHAnsi"/>
          <w:color w:val="002060"/>
          <w:spacing w:val="-2"/>
          <w:w w:val="103"/>
          <w:sz w:val="24"/>
          <w:szCs w:val="24"/>
          <w:lang w:val="ro-RO"/>
        </w:rPr>
        <w:t xml:space="preserve"> </w:t>
      </w:r>
      <w:r w:rsidR="001F2174" w:rsidRPr="009878D4">
        <w:rPr>
          <w:rFonts w:asciiTheme="minorHAnsi" w:eastAsia="Trebuchet MS" w:hAnsiTheme="minorHAnsi" w:cstheme="minorHAnsi"/>
          <w:color w:val="002060"/>
          <w:spacing w:val="-2"/>
          <w:w w:val="103"/>
          <w:sz w:val="24"/>
          <w:szCs w:val="24"/>
          <w:lang w:val="ro-RO"/>
        </w:rPr>
        <w:t xml:space="preserve">indicatorilor de etapă și </w:t>
      </w:r>
      <w:r w:rsidR="00A7483D" w:rsidRPr="009878D4">
        <w:rPr>
          <w:rFonts w:asciiTheme="minorHAnsi" w:eastAsia="Trebuchet MS" w:hAnsiTheme="minorHAnsi" w:cstheme="minorHAnsi"/>
          <w:color w:val="002060"/>
          <w:spacing w:val="-4"/>
          <w:sz w:val="24"/>
          <w:szCs w:val="24"/>
          <w:lang w:val="ro-RO"/>
        </w:rPr>
        <w:t>r</w:t>
      </w:r>
      <w:r w:rsidR="00A7483D" w:rsidRPr="009878D4">
        <w:rPr>
          <w:rFonts w:asciiTheme="minorHAnsi" w:eastAsia="Trebuchet MS" w:hAnsiTheme="minorHAnsi" w:cstheme="minorHAnsi"/>
          <w:color w:val="002060"/>
          <w:spacing w:val="1"/>
          <w:sz w:val="24"/>
          <w:szCs w:val="24"/>
          <w:lang w:val="ro-RO"/>
        </w:rPr>
        <w:t>a</w:t>
      </w:r>
      <w:r w:rsidR="00A7483D" w:rsidRPr="009878D4">
        <w:rPr>
          <w:rFonts w:asciiTheme="minorHAnsi" w:eastAsia="Trebuchet MS" w:hAnsiTheme="minorHAnsi" w:cstheme="minorHAnsi"/>
          <w:color w:val="002060"/>
          <w:spacing w:val="-1"/>
          <w:sz w:val="24"/>
          <w:szCs w:val="24"/>
          <w:lang w:val="ro-RO"/>
        </w:rPr>
        <w:t>poartel</w:t>
      </w:r>
      <w:r w:rsidR="00A7483D" w:rsidRPr="009878D4">
        <w:rPr>
          <w:rFonts w:asciiTheme="minorHAnsi" w:eastAsia="Trebuchet MS" w:hAnsiTheme="minorHAnsi" w:cstheme="minorHAnsi"/>
          <w:color w:val="002060"/>
          <w:sz w:val="24"/>
          <w:szCs w:val="24"/>
          <w:lang w:val="ro-RO"/>
        </w:rPr>
        <w:t>or</w:t>
      </w:r>
      <w:r w:rsidR="00A7483D" w:rsidRPr="009878D4">
        <w:rPr>
          <w:rFonts w:asciiTheme="minorHAnsi" w:eastAsia="Trebuchet MS" w:hAnsiTheme="minorHAnsi" w:cstheme="minorHAnsi"/>
          <w:color w:val="002060"/>
          <w:spacing w:val="37"/>
          <w:sz w:val="24"/>
          <w:szCs w:val="24"/>
          <w:lang w:val="ro-RO"/>
        </w:rPr>
        <w:t xml:space="preserve"> </w:t>
      </w:r>
      <w:r w:rsidR="00D3357D" w:rsidRPr="009878D4">
        <w:rPr>
          <w:rFonts w:asciiTheme="minorHAnsi" w:eastAsia="Trebuchet MS" w:hAnsiTheme="minorHAnsi" w:cstheme="minorHAnsi"/>
          <w:color w:val="002060"/>
          <w:sz w:val="24"/>
          <w:szCs w:val="24"/>
          <w:lang w:val="ro-RO"/>
        </w:rPr>
        <w:t xml:space="preserve">de progres </w:t>
      </w:r>
      <w:r w:rsidRPr="009878D4">
        <w:rPr>
          <w:rFonts w:asciiTheme="minorHAnsi" w:eastAsia="Trebuchet MS" w:hAnsiTheme="minorHAnsi" w:cstheme="minorHAnsi"/>
          <w:color w:val="002060"/>
          <w:spacing w:val="-1"/>
          <w:sz w:val="24"/>
          <w:szCs w:val="24"/>
          <w:lang w:val="ro-RO"/>
        </w:rPr>
        <w:t>transmis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Beneficiar</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Documentel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supor</w:t>
      </w:r>
      <w:r w:rsidRPr="009878D4">
        <w:rPr>
          <w:rFonts w:asciiTheme="minorHAnsi" w:eastAsia="Trebuchet MS" w:hAnsiTheme="minorHAnsi" w:cstheme="minorHAnsi"/>
          <w:color w:val="002060"/>
          <w:sz w:val="24"/>
          <w:szCs w:val="24"/>
          <w:lang w:val="ro-RO"/>
        </w:rPr>
        <w:t>t justificative</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privind </w:t>
      </w:r>
      <w:r w:rsidRPr="009878D4">
        <w:rPr>
          <w:rFonts w:asciiTheme="minorHAnsi" w:eastAsia="Trebuchet MS" w:hAnsiTheme="minorHAnsi" w:cstheme="minorHAnsi"/>
          <w:color w:val="002060"/>
          <w:sz w:val="24"/>
          <w:szCs w:val="24"/>
          <w:lang w:val="ro-RO"/>
        </w:rPr>
        <w:t>cheltuielile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declarat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vo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 xml:space="preserve">fi </w:t>
      </w:r>
      <w:r w:rsidRPr="009878D4">
        <w:rPr>
          <w:rFonts w:asciiTheme="minorHAnsi" w:eastAsia="Trebuchet MS" w:hAnsiTheme="minorHAnsi" w:cstheme="minorHAnsi"/>
          <w:color w:val="002060"/>
          <w:spacing w:val="-1"/>
          <w:sz w:val="24"/>
          <w:szCs w:val="24"/>
          <w:lang w:val="ro-RO"/>
        </w:rPr>
        <w:t>prezentat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Beneficiar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 solicitarea</w:t>
      </w:r>
      <w:r w:rsidRPr="009878D4">
        <w:rPr>
          <w:rFonts w:asciiTheme="minorHAnsi" w:eastAsia="Trebuchet MS" w:hAnsiTheme="minorHAnsi" w:cstheme="minorHAnsi"/>
          <w:color w:val="002060"/>
          <w:spacing w:val="21"/>
          <w:sz w:val="24"/>
          <w:szCs w:val="24"/>
          <w:lang w:val="ro-RO"/>
        </w:rPr>
        <w:t xml:space="preserve"> AM/</w:t>
      </w:r>
      <w:r w:rsidRPr="009878D4">
        <w:rPr>
          <w:rFonts w:asciiTheme="minorHAnsi" w:eastAsia="Trebuchet MS" w:hAnsiTheme="minorHAnsi" w:cstheme="minorHAnsi"/>
          <w:color w:val="002060"/>
          <w:spacing w:val="2"/>
          <w:sz w:val="24"/>
          <w:szCs w:val="24"/>
          <w:lang w:val="ro-RO"/>
        </w:rPr>
        <w:t>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responsabil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în </w:t>
      </w:r>
      <w:r w:rsidRPr="009878D4">
        <w:rPr>
          <w:rFonts w:asciiTheme="minorHAnsi" w:eastAsia="Trebuchet MS" w:hAnsiTheme="minorHAnsi" w:cstheme="minorHAnsi"/>
          <w:color w:val="002060"/>
          <w:spacing w:val="-1"/>
          <w:sz w:val="24"/>
          <w:szCs w:val="24"/>
          <w:lang w:val="ro-RO"/>
        </w:rPr>
        <w:t>conformitat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documentel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subsecvente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emis</w:t>
      </w:r>
      <w:r w:rsidRPr="009878D4">
        <w:rPr>
          <w:rFonts w:asciiTheme="minorHAnsi" w:eastAsia="Trebuchet MS" w:hAnsiTheme="minorHAnsi" w:cstheme="minorHAnsi"/>
          <w:color w:val="002060"/>
          <w:sz w:val="24"/>
          <w:szCs w:val="24"/>
          <w:lang w:val="ro-RO"/>
        </w:rPr>
        <w:t>e de</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vedere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implementării </w:t>
      </w:r>
      <w:r w:rsidRPr="009878D4">
        <w:rPr>
          <w:rFonts w:asciiTheme="minorHAnsi" w:eastAsia="Trebuchet MS" w:hAnsiTheme="minorHAnsi" w:cstheme="minorHAnsi"/>
          <w:color w:val="002060"/>
          <w:spacing w:val="-2"/>
          <w:w w:val="103"/>
          <w:sz w:val="24"/>
          <w:szCs w:val="24"/>
          <w:lang w:val="ro-RO"/>
        </w:rPr>
        <w:t>pro</w:t>
      </w:r>
      <w:r w:rsidRPr="009878D4">
        <w:rPr>
          <w:rFonts w:asciiTheme="minorHAnsi" w:eastAsia="Trebuchet MS" w:hAnsiTheme="minorHAnsi" w:cstheme="minorHAnsi"/>
          <w:color w:val="002060"/>
          <w:spacing w:val="3"/>
          <w:w w:val="103"/>
          <w:sz w:val="24"/>
          <w:szCs w:val="24"/>
          <w:lang w:val="ro-RO"/>
        </w:rPr>
        <w:t>i</w:t>
      </w:r>
      <w:r w:rsidRPr="009878D4">
        <w:rPr>
          <w:rFonts w:asciiTheme="minorHAnsi" w:eastAsia="Trebuchet MS" w:hAnsiTheme="minorHAnsi" w:cstheme="minorHAnsi"/>
          <w:color w:val="002060"/>
          <w:w w:val="103"/>
          <w:sz w:val="24"/>
          <w:szCs w:val="24"/>
          <w:lang w:val="ro-RO"/>
        </w:rPr>
        <w:t>ectului.</w:t>
      </w:r>
    </w:p>
    <w:p w14:paraId="1B63F2CC" w14:textId="4119EBFF" w:rsidR="00A10484" w:rsidRPr="009878D4" w:rsidRDefault="00BD0D87" w:rsidP="006B64F9">
      <w:pPr>
        <w:spacing w:before="60"/>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w w:val="103"/>
          <w:sz w:val="24"/>
          <w:szCs w:val="24"/>
          <w:lang w:val="ro-RO"/>
        </w:rPr>
        <w:t>(</w:t>
      </w:r>
      <w:r w:rsidR="001C0D89" w:rsidRPr="009878D4">
        <w:rPr>
          <w:rFonts w:asciiTheme="minorHAnsi" w:eastAsia="Trebuchet MS" w:hAnsiTheme="minorHAnsi" w:cstheme="minorHAnsi"/>
          <w:color w:val="002060"/>
          <w:w w:val="103"/>
          <w:sz w:val="24"/>
          <w:szCs w:val="24"/>
          <w:lang w:val="ro-RO"/>
        </w:rPr>
        <w:t>3</w:t>
      </w:r>
      <w:r w:rsidR="00A3286C" w:rsidRPr="009878D4">
        <w:rPr>
          <w:rFonts w:asciiTheme="minorHAnsi" w:eastAsia="Trebuchet MS" w:hAnsiTheme="minorHAnsi" w:cstheme="minorHAnsi"/>
          <w:color w:val="002060"/>
          <w:w w:val="103"/>
          <w:sz w:val="24"/>
          <w:szCs w:val="24"/>
          <w:lang w:val="ro-RO"/>
        </w:rPr>
        <w:t>)</w:t>
      </w:r>
      <w:r w:rsidR="00F70703"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9878D4">
        <w:rPr>
          <w:rFonts w:asciiTheme="minorHAnsi" w:eastAsia="Trebuchet MS" w:hAnsiTheme="minorHAnsi" w:cstheme="minorHAnsi"/>
          <w:color w:val="002060"/>
          <w:w w:val="103"/>
          <w:sz w:val="24"/>
          <w:szCs w:val="24"/>
          <w:lang w:val="ro-RO"/>
        </w:rPr>
        <w:t>AM</w:t>
      </w:r>
      <w:r w:rsidRPr="009878D4">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9878D4">
        <w:rPr>
          <w:rFonts w:asciiTheme="minorHAnsi" w:eastAsia="Trebuchet MS" w:hAnsiTheme="minorHAnsi" w:cstheme="minorHAnsi"/>
          <w:color w:val="002060"/>
          <w:w w:val="103"/>
          <w:sz w:val="24"/>
          <w:szCs w:val="24"/>
          <w:lang w:val="ro-RO"/>
        </w:rPr>
        <w:t>în</w:t>
      </w:r>
      <w:r w:rsidRPr="009878D4">
        <w:rPr>
          <w:rFonts w:asciiTheme="minorHAnsi" w:eastAsia="Trebuchet MS" w:hAnsiTheme="minorHAnsi" w:cstheme="minorHAnsi"/>
          <w:color w:val="002060"/>
          <w:w w:val="103"/>
          <w:sz w:val="24"/>
          <w:szCs w:val="24"/>
          <w:lang w:val="ro-RO"/>
        </w:rPr>
        <w:t xml:space="preserve">  contractul  de  finanțare</w:t>
      </w:r>
      <w:r w:rsidR="0097654B" w:rsidRPr="009878D4">
        <w:rPr>
          <w:rFonts w:asciiTheme="minorHAnsi" w:eastAsia="Trebuchet MS" w:hAnsiTheme="minorHAnsi" w:cstheme="minorHAnsi"/>
          <w:color w:val="002060"/>
          <w:w w:val="103"/>
          <w:sz w:val="24"/>
          <w:szCs w:val="24"/>
          <w:lang w:val="ro-RO"/>
        </w:rPr>
        <w:t xml:space="preserve"> </w:t>
      </w:r>
      <w:r w:rsidR="00453BCB" w:rsidRPr="009878D4">
        <w:rPr>
          <w:rFonts w:asciiTheme="minorHAnsi" w:eastAsia="Trebuchet MS" w:hAnsiTheme="minorHAnsi" w:cstheme="minorHAnsi"/>
          <w:color w:val="002060"/>
          <w:w w:val="103"/>
          <w:sz w:val="24"/>
          <w:szCs w:val="24"/>
          <w:lang w:val="ro-RO"/>
        </w:rPr>
        <w:t>– condiții generale</w:t>
      </w:r>
      <w:r w:rsidRPr="009878D4">
        <w:rPr>
          <w:rFonts w:asciiTheme="minorHAnsi" w:eastAsia="Trebuchet MS" w:hAnsiTheme="minorHAnsi" w:cstheme="minorHAnsi"/>
          <w:color w:val="002060"/>
          <w:w w:val="103"/>
          <w:sz w:val="24"/>
          <w:szCs w:val="24"/>
          <w:lang w:val="ro-RO"/>
        </w:rPr>
        <w:t xml:space="preserve">  la  art.</w:t>
      </w:r>
      <w:r w:rsidR="00453BCB"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9878D4">
        <w:rPr>
          <w:rFonts w:asciiTheme="minorHAnsi" w:eastAsia="Trebuchet MS" w:hAnsiTheme="minorHAnsi" w:cstheme="minorHAnsi"/>
          <w:color w:val="002060"/>
          <w:w w:val="103"/>
          <w:sz w:val="24"/>
          <w:szCs w:val="24"/>
          <w:lang w:val="ro-RO"/>
        </w:rPr>
        <w:t>.</w:t>
      </w:r>
    </w:p>
    <w:p w14:paraId="64663E58" w14:textId="0BA21DB1" w:rsidR="00A10484" w:rsidRPr="009878D4" w:rsidRDefault="00A10484" w:rsidP="006B64F9">
      <w:pPr>
        <w:spacing w:before="60"/>
        <w:ind w:right="2999"/>
        <w:jc w:val="both"/>
        <w:rPr>
          <w:rFonts w:asciiTheme="minorHAnsi" w:eastAsia="Trebuchet MS" w:hAnsiTheme="minorHAnsi" w:cstheme="minorHAnsi"/>
          <w:b/>
          <w:bCs/>
          <w:color w:val="002060"/>
          <w:sz w:val="24"/>
          <w:szCs w:val="24"/>
          <w:lang w:val="ro-RO"/>
        </w:rPr>
      </w:pPr>
      <w:r w:rsidRPr="009878D4">
        <w:rPr>
          <w:rFonts w:asciiTheme="minorHAnsi" w:eastAsia="Trebuchet MS" w:hAnsiTheme="minorHAnsi" w:cstheme="minorHAnsi"/>
          <w:b/>
          <w:bCs/>
          <w:color w:val="002060"/>
          <w:sz w:val="24"/>
          <w:szCs w:val="24"/>
          <w:lang w:val="ro-RO"/>
        </w:rPr>
        <w:t xml:space="preserve">Art. </w:t>
      </w:r>
      <w:r w:rsidR="00C7786A" w:rsidRPr="009878D4">
        <w:rPr>
          <w:rFonts w:asciiTheme="minorHAnsi" w:eastAsia="Trebuchet MS" w:hAnsiTheme="minorHAnsi" w:cstheme="minorHAnsi"/>
          <w:b/>
          <w:bCs/>
          <w:color w:val="002060"/>
          <w:sz w:val="24"/>
          <w:szCs w:val="24"/>
          <w:lang w:val="ro-RO"/>
        </w:rPr>
        <w:t>2</w:t>
      </w:r>
      <w:r w:rsidRPr="009878D4">
        <w:rPr>
          <w:rFonts w:asciiTheme="minorHAnsi" w:eastAsia="Trebuchet MS" w:hAnsiTheme="minorHAnsi" w:cstheme="minorHAnsi"/>
          <w:b/>
          <w:bCs/>
          <w:color w:val="002060"/>
          <w:sz w:val="24"/>
          <w:szCs w:val="24"/>
          <w:lang w:val="ro-RO"/>
        </w:rPr>
        <w:t xml:space="preserve"> Rambursarea / plata cheltuielilor</w:t>
      </w:r>
    </w:p>
    <w:p w14:paraId="221FEC42" w14:textId="7D7FE627" w:rsidR="00F70703" w:rsidRPr="009878D4" w:rsidRDefault="005642C9" w:rsidP="006B64F9">
      <w:pPr>
        <w:spacing w:before="60"/>
        <w:ind w:right="26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w:t>
      </w:r>
      <w:r w:rsidRPr="009878D4">
        <w:rPr>
          <w:rFonts w:asciiTheme="minorHAnsi" w:hAnsiTheme="minorHAnsi" w:cstheme="minorHAnsi"/>
          <w:color w:val="002060"/>
          <w:sz w:val="24"/>
          <w:szCs w:val="24"/>
          <w:lang w:val="ro-RO"/>
        </w:rPr>
        <w:t xml:space="preserve"> </w:t>
      </w:r>
      <w:r w:rsidR="0010301F" w:rsidRPr="009878D4">
        <w:rPr>
          <w:rFonts w:asciiTheme="minorHAnsi" w:eastAsia="Trebuchet MS" w:hAnsiTheme="minorHAnsi" w:cstheme="minorHAnsi"/>
          <w:color w:val="002060"/>
          <w:sz w:val="24"/>
          <w:szCs w:val="24"/>
          <w:lang w:val="ro-RO"/>
        </w:rPr>
        <w:t>In completarea prevederilor a</w:t>
      </w:r>
      <w:r w:rsidRPr="009878D4">
        <w:rPr>
          <w:rFonts w:asciiTheme="minorHAnsi" w:eastAsia="Trebuchet MS" w:hAnsiTheme="minorHAnsi" w:cstheme="minorHAnsi"/>
          <w:color w:val="002060"/>
          <w:sz w:val="24"/>
          <w:szCs w:val="24"/>
          <w:lang w:val="ro-RO"/>
        </w:rPr>
        <w:t xml:space="preserve">rt. 5 si 6 din Contractul de finanțare </w:t>
      </w:r>
      <w:r w:rsidR="008D66FC" w:rsidRPr="009878D4">
        <w:rPr>
          <w:rFonts w:asciiTheme="minorHAnsi" w:eastAsia="Trebuchet MS" w:hAnsiTheme="minorHAnsi" w:cstheme="minorHAnsi"/>
          <w:color w:val="002060"/>
          <w:sz w:val="24"/>
          <w:szCs w:val="24"/>
          <w:lang w:val="ro-RO"/>
        </w:rPr>
        <w:t xml:space="preserve">– condiții generale </w:t>
      </w:r>
      <w:r w:rsidR="0010301F" w:rsidRPr="009878D4">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9878D4" w:rsidRDefault="0010301F" w:rsidP="006B64F9">
      <w:pPr>
        <w:spacing w:before="60"/>
        <w:ind w:right="265"/>
        <w:jc w:val="both"/>
        <w:rPr>
          <w:rFonts w:asciiTheme="minorHAnsi" w:eastAsia="Trebuchet MS" w:hAnsiTheme="minorHAnsi" w:cstheme="minorHAnsi"/>
          <w:b/>
          <w:bCs/>
          <w:color w:val="002060"/>
          <w:sz w:val="24"/>
          <w:szCs w:val="24"/>
          <w:lang w:val="ro-RO"/>
        </w:rPr>
      </w:pPr>
      <w:r w:rsidRPr="009878D4" w:rsidDel="0010301F">
        <w:rPr>
          <w:rFonts w:asciiTheme="minorHAnsi" w:eastAsia="Trebuchet MS" w:hAnsiTheme="minorHAnsi" w:cstheme="minorHAnsi"/>
          <w:color w:val="002060"/>
          <w:sz w:val="24"/>
          <w:szCs w:val="24"/>
          <w:lang w:val="ro-RO"/>
        </w:rPr>
        <w:t xml:space="preserve"> </w:t>
      </w:r>
      <w:r w:rsidR="00A10484" w:rsidRPr="009878D4">
        <w:rPr>
          <w:rFonts w:asciiTheme="minorHAnsi" w:eastAsia="Trebuchet MS" w:hAnsiTheme="minorHAnsi" w:cstheme="minorHAnsi"/>
          <w:b/>
          <w:bCs/>
          <w:color w:val="002060"/>
          <w:sz w:val="24"/>
          <w:szCs w:val="24"/>
          <w:lang w:val="ro-RO"/>
        </w:rPr>
        <w:t>(a)</w:t>
      </w:r>
      <w:r w:rsidR="0080739A" w:rsidRPr="009878D4">
        <w:rPr>
          <w:rFonts w:asciiTheme="minorHAnsi" w:eastAsia="Trebuchet MS" w:hAnsiTheme="minorHAnsi" w:cstheme="minorHAnsi"/>
          <w:b/>
          <w:bCs/>
          <w:color w:val="002060"/>
          <w:sz w:val="24"/>
          <w:szCs w:val="24"/>
          <w:lang w:val="ro-RO"/>
        </w:rPr>
        <w:t xml:space="preserve"> </w:t>
      </w:r>
      <w:r w:rsidR="00A10484" w:rsidRPr="009878D4">
        <w:rPr>
          <w:rFonts w:asciiTheme="minorHAnsi" w:eastAsia="Trebuchet MS" w:hAnsiTheme="minorHAnsi" w:cstheme="minorHAnsi"/>
          <w:b/>
          <w:bCs/>
          <w:color w:val="002060"/>
          <w:sz w:val="24"/>
          <w:szCs w:val="24"/>
          <w:lang w:val="ro-RO"/>
        </w:rPr>
        <w:t xml:space="preserve">Acordarea și recuperarea </w:t>
      </w:r>
      <w:proofErr w:type="spellStart"/>
      <w:r w:rsidR="00A10484" w:rsidRPr="009878D4">
        <w:rPr>
          <w:rFonts w:asciiTheme="minorHAnsi" w:eastAsia="Trebuchet MS" w:hAnsiTheme="minorHAnsi" w:cstheme="minorHAnsi"/>
          <w:b/>
          <w:bCs/>
          <w:color w:val="002060"/>
          <w:sz w:val="24"/>
          <w:szCs w:val="24"/>
          <w:lang w:val="ro-RO"/>
        </w:rPr>
        <w:t>prefinanțării</w:t>
      </w:r>
      <w:proofErr w:type="spellEnd"/>
      <w:r w:rsidR="00A10484" w:rsidRPr="009878D4">
        <w:rPr>
          <w:rFonts w:asciiTheme="minorHAnsi" w:eastAsia="Trebuchet MS" w:hAnsiTheme="minorHAnsi" w:cstheme="minorHAnsi"/>
          <w:b/>
          <w:bCs/>
          <w:color w:val="002060"/>
          <w:sz w:val="24"/>
          <w:szCs w:val="24"/>
          <w:lang w:val="ro-RO"/>
        </w:rPr>
        <w:t>, dacă este cazul</w:t>
      </w:r>
    </w:p>
    <w:p w14:paraId="664B241B" w14:textId="7A5E151B" w:rsidR="00A10484" w:rsidRPr="009878D4" w:rsidRDefault="00A10484" w:rsidP="006B64F9">
      <w:pPr>
        <w:spacing w:before="60"/>
        <w:ind w:left="133" w:right="9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8"/>
          <w:sz w:val="24"/>
          <w:szCs w:val="24"/>
          <w:lang w:val="ro-RO"/>
        </w:rPr>
        <w:t>)</w:t>
      </w:r>
      <w:r w:rsidR="0080739A"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solicitare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 xml:space="preserve">Beneficiarului/liderului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  n</w:t>
      </w:r>
      <w:r w:rsidRPr="009878D4">
        <w:rPr>
          <w:rFonts w:asciiTheme="minorHAnsi" w:eastAsia="Trebuchet MS" w:hAnsiTheme="minorHAnsi" w:cstheme="minorHAnsi"/>
          <w:color w:val="002060"/>
          <w:spacing w:val="-1"/>
          <w:sz w:val="24"/>
          <w:szCs w:val="24"/>
          <w:lang w:val="ro-RO"/>
        </w:rPr>
        <w:t>um</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propri</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pentru </w:t>
      </w:r>
      <w:r w:rsidRPr="009878D4">
        <w:rPr>
          <w:rFonts w:asciiTheme="minorHAnsi" w:eastAsia="Trebuchet MS" w:hAnsiTheme="minorHAnsi" w:cstheme="minorHAnsi"/>
          <w:color w:val="002060"/>
          <w:sz w:val="24"/>
          <w:szCs w:val="24"/>
          <w:lang w:val="ro-RO"/>
        </w:rPr>
        <w:t xml:space="preserve">parteneri, </w:t>
      </w:r>
      <w:proofErr w:type="spellStart"/>
      <w:r w:rsidRPr="009878D4">
        <w:rPr>
          <w:rFonts w:asciiTheme="minorHAnsi" w:eastAsia="Trebuchet MS" w:hAnsiTheme="minorHAnsi" w:cstheme="minorHAnsi"/>
          <w:color w:val="002060"/>
          <w:spacing w:val="-1"/>
          <w:sz w:val="24"/>
          <w:szCs w:val="24"/>
          <w:lang w:val="ro-RO"/>
        </w:rPr>
        <w:t>alţi</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decâ</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ce</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0"/>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prevăzuţ</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 7 alin.</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2"/>
          <w:sz w:val="24"/>
          <w:szCs w:val="24"/>
          <w:lang w:val="ro-RO"/>
        </w:rPr>
        <w:t>)</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17"/>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(8</w:t>
      </w:r>
      <w:r w:rsidRPr="009878D4">
        <w:rPr>
          <w:rFonts w:asciiTheme="minorHAnsi" w:eastAsia="Trebuchet MS" w:hAnsiTheme="minorHAnsi" w:cstheme="minorHAnsi"/>
          <w:color w:val="002060"/>
          <w:sz w:val="24"/>
          <w:szCs w:val="24"/>
          <w:lang w:val="ro-RO"/>
        </w:rPr>
        <w:t xml:space="preserve">) </w:t>
      </w:r>
      <w:r w:rsidR="00DD3CF6" w:rsidRPr="009878D4">
        <w:rPr>
          <w:rFonts w:asciiTheme="minorHAnsi" w:eastAsia="Trebuchet MS" w:hAnsiTheme="minorHAnsi" w:cstheme="minorHAnsi"/>
          <w:color w:val="002060"/>
          <w:sz w:val="24"/>
          <w:szCs w:val="24"/>
          <w:lang w:val="ro-RO"/>
        </w:rPr>
        <w:t xml:space="preserve">și </w:t>
      </w:r>
      <w:r w:rsidRPr="009878D4">
        <w:rPr>
          <w:rFonts w:asciiTheme="minorHAnsi" w:eastAsia="Trebuchet MS" w:hAnsiTheme="minorHAnsi" w:cstheme="minorHAnsi"/>
          <w:color w:val="002060"/>
          <w:sz w:val="24"/>
          <w:szCs w:val="24"/>
          <w:lang w:val="ro-RO"/>
        </w:rPr>
        <w:t>(10)</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2"/>
          <w:sz w:val="24"/>
          <w:szCs w:val="24"/>
          <w:lang w:val="ro-RO"/>
        </w:rPr>
        <w:t>di</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3"/>
          <w:sz w:val="24"/>
          <w:szCs w:val="24"/>
          <w:lang w:val="ro-RO"/>
        </w:rPr>
        <w:t>O</w:t>
      </w:r>
      <w:r w:rsidRPr="009878D4">
        <w:rPr>
          <w:rFonts w:asciiTheme="minorHAnsi" w:eastAsia="Trebuchet MS" w:hAnsiTheme="minorHAnsi" w:cstheme="minorHAnsi"/>
          <w:color w:val="002060"/>
          <w:spacing w:val="2"/>
          <w:sz w:val="24"/>
          <w:szCs w:val="24"/>
          <w:lang w:val="ro-RO"/>
        </w:rPr>
        <w:t>U</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13"/>
          <w:sz w:val="24"/>
          <w:szCs w:val="24"/>
          <w:lang w:val="ro-RO"/>
        </w:rPr>
        <w:t xml:space="preserve"> </w:t>
      </w:r>
      <w:r w:rsidR="00D779F0" w:rsidRPr="009878D4">
        <w:rPr>
          <w:rFonts w:asciiTheme="minorHAnsi" w:eastAsia="Trebuchet MS" w:hAnsiTheme="minorHAnsi" w:cstheme="minorHAnsi"/>
          <w:color w:val="002060"/>
          <w:spacing w:val="13"/>
          <w:sz w:val="24"/>
          <w:szCs w:val="24"/>
          <w:lang w:val="ro-RO"/>
        </w:rPr>
        <w:t xml:space="preserve">nr.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acordă</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prefina</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țare</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2"/>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tranş</w:t>
      </w:r>
      <w:r w:rsidRPr="009878D4">
        <w:rPr>
          <w:rFonts w:asciiTheme="minorHAnsi" w:eastAsia="Trebuchet MS" w:hAnsiTheme="minorHAnsi" w:cstheme="minorHAnsi"/>
          <w:color w:val="002060"/>
          <w:sz w:val="24"/>
          <w:szCs w:val="24"/>
          <w:lang w:val="ro-RO"/>
        </w:rPr>
        <w:t>e</w:t>
      </w:r>
      <w:proofErr w:type="spellEnd"/>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w w:val="103"/>
          <w:sz w:val="24"/>
          <w:szCs w:val="24"/>
          <w:lang w:val="ro-RO"/>
        </w:rPr>
        <w:t>maximum</w:t>
      </w:r>
      <w:r w:rsidRPr="009878D4">
        <w:rPr>
          <w:rFonts w:asciiTheme="minorHAnsi" w:eastAsia="Trebuchet MS" w:hAnsiTheme="minorHAnsi" w:cstheme="minorHAnsi"/>
          <w:color w:val="002060"/>
          <w:sz w:val="24"/>
          <w:szCs w:val="24"/>
          <w:lang w:val="ro-RO"/>
        </w:rPr>
        <w:t xml:space="preserve"> 10%</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valoarea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eligibilă</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pro</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ectului,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fără</w:t>
      </w:r>
      <w:r w:rsidRPr="009878D4">
        <w:rPr>
          <w:rFonts w:asciiTheme="minorHAnsi" w:eastAsia="Trebuchet MS" w:hAnsiTheme="minorHAnsi" w:cstheme="minorHAnsi"/>
          <w:color w:val="002060"/>
          <w:spacing w:val="1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depăşirea</w:t>
      </w:r>
      <w:proofErr w:type="spellEnd"/>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valorii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totale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eligibile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contractului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finanţare.</w:t>
      </w:r>
    </w:p>
    <w:p w14:paraId="6BB51179" w14:textId="68F6B258"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w:t>
      </w:r>
      <w:r w:rsidRPr="009878D4">
        <w:rPr>
          <w:rFonts w:asciiTheme="minorHAnsi" w:eastAsia="Trebuchet MS" w:hAnsiTheme="minorHAnsi" w:cstheme="minorHAnsi"/>
          <w:color w:val="002060"/>
          <w:spacing w:val="8"/>
          <w:sz w:val="24"/>
          <w:szCs w:val="24"/>
          <w:lang w:val="ro-RO"/>
        </w:rPr>
        <w:t>)</w:t>
      </w:r>
      <w:r w:rsidR="00C61561"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proiectel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parteneria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depun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prefinanţare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ia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3"/>
          <w:sz w:val="24"/>
          <w:szCs w:val="24"/>
          <w:lang w:val="ro-RO"/>
        </w:rPr>
        <w:t>v</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reaz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cheltuielilo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solicitate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1"/>
          <w:sz w:val="24"/>
          <w:szCs w:val="24"/>
          <w:lang w:val="ro-RO"/>
        </w:rPr>
        <w:t>conturil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liderului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parteneriat/partenerilo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urmeaz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utilizeze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confor</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preveder</w:t>
      </w:r>
      <w:r w:rsidRPr="009878D4">
        <w:rPr>
          <w:rFonts w:asciiTheme="minorHAnsi" w:eastAsia="Trebuchet MS" w:hAnsiTheme="minorHAnsi" w:cstheme="minorHAnsi"/>
          <w:color w:val="002060"/>
          <w:spacing w:val="5"/>
          <w:sz w:val="24"/>
          <w:szCs w:val="24"/>
          <w:lang w:val="ro-RO"/>
        </w:rPr>
        <w:t>i</w:t>
      </w:r>
      <w:r w:rsidRPr="009878D4">
        <w:rPr>
          <w:rFonts w:asciiTheme="minorHAnsi" w:eastAsia="Trebuchet MS" w:hAnsiTheme="minorHAnsi" w:cstheme="minorHAnsi"/>
          <w:color w:val="002060"/>
          <w:spacing w:val="-1"/>
          <w:sz w:val="24"/>
          <w:szCs w:val="24"/>
          <w:lang w:val="ro-RO"/>
        </w:rPr>
        <w:t>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contractulu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lastRenderedPageBreak/>
        <w:t>finanţar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prevederilor</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acordului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part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integrantă</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a acestuia.</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În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maximum</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20</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depunerii</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 către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beneficiar/liderul</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prefina</w:t>
      </w:r>
      <w:r w:rsidRPr="009878D4">
        <w:rPr>
          <w:rFonts w:asciiTheme="minorHAnsi" w:eastAsia="Trebuchet MS" w:hAnsiTheme="minorHAnsi" w:cstheme="minorHAnsi"/>
          <w:color w:val="002060"/>
          <w:spacing w:val="-1"/>
          <w:sz w:val="24"/>
          <w:szCs w:val="24"/>
          <w:lang w:val="ro-RO"/>
        </w:rPr>
        <w:t>nțare</w:t>
      </w:r>
      <w:r w:rsidRPr="009878D4">
        <w:rPr>
          <w:rFonts w:asciiTheme="minorHAnsi" w:eastAsia="Trebuchet MS" w:hAnsiTheme="minorHAnsi" w:cstheme="minorHAnsi"/>
          <w:color w:val="002060"/>
          <w:sz w:val="24"/>
          <w:szCs w:val="24"/>
          <w:lang w:val="ro-RO"/>
        </w:rPr>
        <w:t>, AM/OI</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 xml:space="preserve">efectuează verificarea cererii </w:t>
      </w:r>
      <w:r w:rsidRPr="009878D4">
        <w:rPr>
          <w:rFonts w:asciiTheme="minorHAnsi" w:eastAsia="Trebuchet MS" w:hAnsiTheme="minorHAnsi" w:cstheme="minorHAnsi"/>
          <w:color w:val="002060"/>
          <w:spacing w:val="9"/>
          <w:sz w:val="24"/>
          <w:szCs w:val="24"/>
          <w:lang w:val="ro-RO"/>
        </w:rPr>
        <w:t>de</w:t>
      </w:r>
      <w:r w:rsidRPr="009878D4">
        <w:rPr>
          <w:rFonts w:asciiTheme="minorHAnsi" w:eastAsia="Trebuchet MS" w:hAnsiTheme="minorHAnsi" w:cstheme="minorHAnsi"/>
          <w:color w:val="002060"/>
          <w:sz w:val="24"/>
          <w:szCs w:val="24"/>
          <w:lang w:val="ro-RO"/>
        </w:rPr>
        <w:t xml:space="preserve">  prefina</w:t>
      </w:r>
      <w:r w:rsidRPr="009878D4">
        <w:rPr>
          <w:rFonts w:asciiTheme="minorHAnsi" w:eastAsia="Trebuchet MS" w:hAnsiTheme="minorHAnsi" w:cstheme="minorHAnsi"/>
          <w:color w:val="002060"/>
          <w:spacing w:val="-1"/>
          <w:sz w:val="24"/>
          <w:szCs w:val="24"/>
          <w:lang w:val="ro-RO"/>
        </w:rPr>
        <w:t>nțare</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 xml:space="preserve">ă </w:t>
      </w:r>
      <w:r w:rsidRPr="009878D4">
        <w:rPr>
          <w:rFonts w:asciiTheme="minorHAnsi" w:eastAsia="Trebuchet MS" w:hAnsiTheme="minorHAnsi" w:cstheme="minorHAnsi"/>
          <w:color w:val="002060"/>
          <w:spacing w:val="5"/>
          <w:sz w:val="24"/>
          <w:szCs w:val="24"/>
          <w:lang w:val="ro-RO"/>
        </w:rPr>
        <w:t>efectuarea</w:t>
      </w:r>
      <w:r w:rsidRPr="009878D4">
        <w:rPr>
          <w:rFonts w:asciiTheme="minorHAnsi" w:eastAsia="Trebuchet MS" w:hAnsiTheme="minorHAnsi" w:cstheme="minorHAnsi"/>
          <w:color w:val="002060"/>
          <w:sz w:val="24"/>
          <w:szCs w:val="24"/>
          <w:lang w:val="ro-RO"/>
        </w:rPr>
        <w:t xml:space="preserve"> verificărilor, </w:t>
      </w:r>
      <w:r w:rsidRPr="009878D4">
        <w:rPr>
          <w:rFonts w:asciiTheme="minorHAnsi" w:eastAsia="Trebuchet MS" w:hAnsiTheme="minorHAnsi" w:cstheme="minorHAnsi"/>
          <w:color w:val="002060"/>
          <w:spacing w:val="-2"/>
          <w:w w:val="103"/>
          <w:sz w:val="24"/>
          <w:szCs w:val="24"/>
          <w:lang w:val="ro-RO"/>
        </w:rPr>
        <w:t>A</w:t>
      </w:r>
      <w:r w:rsidRPr="009878D4">
        <w:rPr>
          <w:rFonts w:asciiTheme="minorHAnsi" w:eastAsia="Trebuchet MS" w:hAnsiTheme="minorHAnsi" w:cstheme="minorHAnsi"/>
          <w:color w:val="002060"/>
          <w:w w:val="103"/>
          <w:sz w:val="24"/>
          <w:szCs w:val="24"/>
          <w:lang w:val="ro-RO"/>
        </w:rPr>
        <w:t xml:space="preserve">M </w:t>
      </w:r>
      <w:r w:rsidRPr="009878D4">
        <w:rPr>
          <w:rFonts w:asciiTheme="minorHAnsi" w:eastAsia="Trebuchet MS" w:hAnsiTheme="minorHAnsi" w:cstheme="minorHAnsi"/>
          <w:color w:val="002060"/>
          <w:sz w:val="24"/>
          <w:szCs w:val="24"/>
          <w:lang w:val="ro-RO"/>
        </w:rPr>
        <w:t>virează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beneficiarului/liderului</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1"/>
          <w:sz w:val="24"/>
          <w:szCs w:val="24"/>
          <w:lang w:val="ro-RO"/>
        </w:rPr>
        <w:t>parteneriat/partenerilo</w:t>
      </w:r>
      <w:r w:rsidRPr="009878D4">
        <w:rPr>
          <w:rFonts w:asciiTheme="minorHAnsi" w:eastAsia="Trebuchet MS" w:hAnsiTheme="minorHAnsi" w:cstheme="minorHAnsi"/>
          <w:color w:val="002060"/>
          <w:sz w:val="24"/>
          <w:szCs w:val="24"/>
          <w:lang w:val="ro-RO"/>
        </w:rPr>
        <w:t>r valoarea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cheltuielilor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mbursabile,</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3"/>
          <w:sz w:val="24"/>
          <w:szCs w:val="24"/>
          <w:lang w:val="ro-RO"/>
        </w:rPr>
        <w:t>z</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momentu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dispune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resurse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conturile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w w:val="103"/>
          <w:sz w:val="24"/>
          <w:szCs w:val="24"/>
          <w:lang w:val="ro-RO"/>
        </w:rPr>
        <w:t>sale.</w:t>
      </w:r>
    </w:p>
    <w:p w14:paraId="1C6C3DDA" w14:textId="10636B1E"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8"/>
          <w:sz w:val="24"/>
          <w:szCs w:val="24"/>
          <w:lang w:val="ro-RO"/>
        </w:rPr>
        <w:t>)</w:t>
      </w:r>
      <w:r w:rsidR="0019009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Transferul</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2"/>
          <w:sz w:val="24"/>
          <w:szCs w:val="24"/>
          <w:lang w:val="ro-RO"/>
        </w:rPr>
        <w:t>e</w:t>
      </w:r>
      <w:r w:rsidRPr="009878D4">
        <w:rPr>
          <w:rFonts w:asciiTheme="minorHAnsi" w:eastAsia="Trebuchet MS" w:hAnsiTheme="minorHAnsi" w:cstheme="minorHAnsi"/>
          <w:color w:val="002060"/>
          <w:sz w:val="24"/>
          <w:szCs w:val="24"/>
          <w:lang w:val="ro-RO"/>
        </w:rPr>
        <w:t>prezentând</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prefinanţare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solicitată</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 beneficiar</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pacing w:val="-1"/>
          <w:sz w:val="24"/>
          <w:szCs w:val="24"/>
          <w:lang w:val="ro-RO"/>
        </w:rPr>
        <w:t>/lide</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3"/>
          <w:w w:val="103"/>
          <w:sz w:val="24"/>
          <w:szCs w:val="24"/>
          <w:lang w:val="ro-RO"/>
        </w:rPr>
        <w:t xml:space="preserve">de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condiţiile</w:t>
      </w:r>
      <w:proofErr w:type="spellEnd"/>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prevăzute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alin. (1),</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se realizează</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 xml:space="preserve">u </w:t>
      </w:r>
      <w:proofErr w:type="spellStart"/>
      <w:r w:rsidRPr="009878D4">
        <w:rPr>
          <w:rFonts w:asciiTheme="minorHAnsi" w:eastAsia="Trebuchet MS" w:hAnsiTheme="minorHAnsi" w:cstheme="minorHAnsi"/>
          <w:color w:val="002060"/>
          <w:sz w:val="24"/>
          <w:szCs w:val="24"/>
          <w:lang w:val="ro-RO"/>
        </w:rPr>
        <w:t>condiţia</w:t>
      </w:r>
      <w:proofErr w:type="spellEnd"/>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îndeplinirii </w:t>
      </w:r>
      <w:r w:rsidRPr="009878D4">
        <w:rPr>
          <w:rFonts w:asciiTheme="minorHAnsi" w:eastAsia="Trebuchet MS" w:hAnsiTheme="minorHAnsi" w:cstheme="minorHAnsi"/>
          <w:color w:val="002060"/>
          <w:sz w:val="24"/>
          <w:szCs w:val="24"/>
          <w:lang w:val="ro-RO"/>
        </w:rPr>
        <w:t>cumulative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următoarelor</w:t>
      </w:r>
      <w:r w:rsidRPr="009878D4">
        <w:rPr>
          <w:rFonts w:asciiTheme="minorHAnsi" w:eastAsia="Trebuchet MS" w:hAnsiTheme="minorHAnsi" w:cstheme="minorHAnsi"/>
          <w:color w:val="002060"/>
          <w:spacing w:val="36"/>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cerinţe</w:t>
      </w:r>
      <w:proofErr w:type="spellEnd"/>
      <w:r w:rsidRPr="009878D4">
        <w:rPr>
          <w:rFonts w:asciiTheme="minorHAnsi" w:eastAsia="Trebuchet MS" w:hAnsiTheme="minorHAnsi" w:cstheme="minorHAnsi"/>
          <w:color w:val="002060"/>
          <w:w w:val="103"/>
          <w:sz w:val="24"/>
          <w:szCs w:val="24"/>
          <w:lang w:val="ro-RO"/>
        </w:rPr>
        <w:t>:</w:t>
      </w:r>
    </w:p>
    <w:p w14:paraId="7F8DA770" w14:textId="2C008D86"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depunerea</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beneficiar/lider</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unei</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cereri</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prefinanțare,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pentru </w:t>
      </w:r>
      <w:r w:rsidRPr="009878D4">
        <w:rPr>
          <w:rFonts w:asciiTheme="minorHAnsi" w:eastAsia="Trebuchet MS" w:hAnsiTheme="minorHAnsi" w:cstheme="minorHAnsi"/>
          <w:color w:val="002060"/>
          <w:spacing w:val="-1"/>
          <w:sz w:val="24"/>
          <w:szCs w:val="24"/>
          <w:lang w:val="ro-RO"/>
        </w:rPr>
        <w:t>fiecar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w w:val="103"/>
          <w:sz w:val="24"/>
          <w:szCs w:val="24"/>
          <w:lang w:val="ro-RO"/>
        </w:rPr>
        <w:t>tra</w:t>
      </w:r>
      <w:r w:rsidRPr="009878D4">
        <w:rPr>
          <w:rFonts w:asciiTheme="minorHAnsi" w:eastAsia="Trebuchet MS" w:hAnsiTheme="minorHAnsi" w:cstheme="minorHAnsi"/>
          <w:color w:val="002060"/>
          <w:w w:val="103"/>
          <w:sz w:val="24"/>
          <w:szCs w:val="24"/>
          <w:lang w:val="ro-RO"/>
        </w:rPr>
        <w:t>nșă</w:t>
      </w:r>
      <w:r w:rsidR="000A4139" w:rsidRPr="009878D4">
        <w:rPr>
          <w:rFonts w:asciiTheme="minorHAnsi" w:eastAsia="Trebuchet MS" w:hAnsiTheme="minorHAnsi" w:cstheme="minorHAnsi"/>
          <w:color w:val="002060"/>
          <w:w w:val="103"/>
          <w:sz w:val="24"/>
          <w:szCs w:val="24"/>
          <w:lang w:val="ro-RO"/>
        </w:rPr>
        <w:t>;</w:t>
      </w:r>
    </w:p>
    <w:p w14:paraId="785D6C52" w14:textId="2D86CC58"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b)</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existe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
          <w:sz w:val="24"/>
          <w:szCs w:val="24"/>
          <w:lang w:val="ro-RO"/>
        </w:rPr>
        <w:t>ț</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conturilor</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deschise,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numele</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beneficiarului/liderului de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pentru </w:t>
      </w:r>
      <w:r w:rsidRPr="009878D4">
        <w:rPr>
          <w:rFonts w:asciiTheme="minorHAnsi" w:eastAsia="Trebuchet MS" w:hAnsiTheme="minorHAnsi" w:cstheme="minorHAnsi"/>
          <w:color w:val="002060"/>
          <w:sz w:val="24"/>
          <w:szCs w:val="24"/>
          <w:lang w:val="ro-RO"/>
        </w:rPr>
        <w:t>activit</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țile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proprii/</w:t>
      </w:r>
      <w:r w:rsidR="00DC65FC" w:rsidRPr="009878D4">
        <w:rPr>
          <w:rFonts w:asciiTheme="minorHAnsi" w:eastAsia="Trebuchet MS" w:hAnsiTheme="minorHAnsi" w:cstheme="minorHAnsi"/>
          <w:color w:val="002060"/>
          <w:sz w:val="24"/>
          <w:szCs w:val="24"/>
          <w:lang w:val="ro-RO"/>
        </w:rPr>
        <w:t xml:space="preserve">ale </w:t>
      </w:r>
      <w:r w:rsidRPr="009878D4">
        <w:rPr>
          <w:rFonts w:asciiTheme="minorHAnsi" w:eastAsia="Trebuchet MS" w:hAnsiTheme="minorHAnsi" w:cstheme="minorHAnsi"/>
          <w:color w:val="002060"/>
          <w:sz w:val="24"/>
          <w:szCs w:val="24"/>
          <w:lang w:val="ro-RO"/>
        </w:rPr>
        <w:t>partenerilor</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unde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trebuie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virate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aferente</w:t>
      </w:r>
      <w:r w:rsidRPr="009878D4">
        <w:rPr>
          <w:rFonts w:asciiTheme="minorHAnsi" w:eastAsia="Trebuchet MS" w:hAnsiTheme="minorHAnsi" w:cstheme="minorHAnsi"/>
          <w:color w:val="002060"/>
          <w:spacing w:val="25"/>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prefinanțării</w:t>
      </w:r>
      <w:proofErr w:type="spellEnd"/>
      <w:r w:rsidRPr="009878D4">
        <w:rPr>
          <w:rFonts w:asciiTheme="minorHAnsi" w:eastAsia="Trebuchet MS" w:hAnsiTheme="minorHAnsi" w:cstheme="minorHAnsi"/>
          <w:color w:val="002060"/>
          <w:w w:val="103"/>
          <w:sz w:val="24"/>
          <w:szCs w:val="24"/>
          <w:lang w:val="ro-RO"/>
        </w:rPr>
        <w:t>.</w:t>
      </w:r>
    </w:p>
    <w:p w14:paraId="331170B6"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Transferu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fondurilor</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acordare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prefina</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țării</w:t>
      </w:r>
      <w:proofErr w:type="spellEnd"/>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dac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este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efectu</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lei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următoarele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w w:val="103"/>
          <w:sz w:val="24"/>
          <w:szCs w:val="24"/>
          <w:lang w:val="ro-RO"/>
        </w:rPr>
        <w:t>conturi:</w:t>
      </w:r>
    </w:p>
    <w:p w14:paraId="3F1DD7C0" w14:textId="77777777" w:rsidR="00A10484" w:rsidRPr="009878D4" w:rsidRDefault="00A10484" w:rsidP="006B64F9">
      <w:pPr>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prefina</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țare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w w:val="103"/>
          <w:sz w:val="24"/>
          <w:szCs w:val="24"/>
          <w:lang w:val="ro-RO"/>
        </w:rPr>
        <w:t>cod</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76EAAE39" w14:textId="77777777" w:rsidR="00A10484" w:rsidRPr="009878D4" w:rsidRDefault="00A10484" w:rsidP="006B64F9">
      <w:pPr>
        <w:spacing w:before="60"/>
        <w:ind w:left="133" w:right="235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Trezoreriei/Băncii</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Comerciale: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w:t>
      </w:r>
    </w:p>
    <w:p w14:paraId="242AB9DE" w14:textId="51112382"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proiecte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transferu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va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face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u</w:t>
      </w:r>
      <w:r w:rsidRPr="009878D4">
        <w:rPr>
          <w:rFonts w:asciiTheme="minorHAnsi" w:eastAsia="Trebuchet MS" w:hAnsiTheme="minorHAnsi" w:cstheme="minorHAnsi"/>
          <w:color w:val="002060"/>
          <w:w w:val="103"/>
          <w:sz w:val="24"/>
          <w:szCs w:val="24"/>
          <w:lang w:val="ro-RO"/>
        </w:rPr>
        <w:t xml:space="preserve">rmătoarele </w:t>
      </w:r>
      <w:r w:rsidRPr="009878D4">
        <w:rPr>
          <w:rFonts w:asciiTheme="minorHAnsi" w:eastAsia="Trebuchet MS" w:hAnsiTheme="minorHAnsi" w:cstheme="minorHAnsi"/>
          <w:color w:val="002060"/>
          <w:sz w:val="24"/>
          <w:szCs w:val="24"/>
          <w:lang w:val="ro-RO"/>
        </w:rPr>
        <w:t>conturi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deschise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numele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Liderului</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w w:val="103"/>
          <w:sz w:val="24"/>
          <w:szCs w:val="24"/>
          <w:lang w:val="ro-RO"/>
        </w:rPr>
        <w:t>Partenerului:</w:t>
      </w:r>
    </w:p>
    <w:p w14:paraId="1629488D"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Titular cont:</w:t>
      </w:r>
    </w:p>
    <w:p w14:paraId="1604FEFC"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cod IBAN: Titular cont:</w:t>
      </w:r>
    </w:p>
    <w:p w14:paraId="6C91E362"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cod IBAN: Titular cont:</w:t>
      </w:r>
    </w:p>
    <w:p w14:paraId="00F68F6E" w14:textId="7777777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pacing w:val="8"/>
          <w:sz w:val="24"/>
          <w:szCs w:val="24"/>
          <w:lang w:val="ro-RO"/>
        </w:rPr>
        <w:t>)</w:t>
      </w:r>
      <w:r w:rsidR="0019009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 xml:space="preserve">Solicitările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3"/>
          <w:sz w:val="24"/>
          <w:szCs w:val="24"/>
          <w:lang w:val="ro-RO"/>
        </w:rPr>
        <w:t>v</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n</w:t>
      </w:r>
      <w:r w:rsidRPr="009878D4">
        <w:rPr>
          <w:rFonts w:asciiTheme="minorHAnsi" w:eastAsia="Trebuchet MS" w:hAnsiTheme="minorHAnsi" w:cstheme="minorHAnsi"/>
          <w:color w:val="002060"/>
          <w:sz w:val="24"/>
          <w:szCs w:val="24"/>
          <w:lang w:val="ro-RO"/>
        </w:rPr>
        <w:t>d</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3"/>
          <w:sz w:val="24"/>
          <w:szCs w:val="24"/>
          <w:lang w:val="ro-RO"/>
        </w:rPr>
        <w:t>a</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1"/>
          <w:sz w:val="24"/>
          <w:szCs w:val="24"/>
          <w:lang w:val="ro-RO"/>
        </w:rPr>
        <w:t>ordare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tranşelor</w:t>
      </w:r>
      <w:proofErr w:type="spellEnd"/>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prefinanţare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excepţia</w:t>
      </w:r>
      <w:proofErr w:type="spellEnd"/>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 xml:space="preserve">primei </w:t>
      </w:r>
      <w:proofErr w:type="spellStart"/>
      <w:r w:rsidRPr="009878D4">
        <w:rPr>
          <w:rFonts w:asciiTheme="minorHAnsi" w:eastAsia="Trebuchet MS" w:hAnsiTheme="minorHAnsi" w:cstheme="minorHAnsi"/>
          <w:color w:val="002060"/>
          <w:sz w:val="24"/>
          <w:szCs w:val="24"/>
          <w:lang w:val="ro-RO"/>
        </w:rPr>
        <w:t>tranşe</w:t>
      </w:r>
      <w:proofErr w:type="spellEnd"/>
      <w:r w:rsidRPr="009878D4">
        <w:rPr>
          <w:rFonts w:asciiTheme="minorHAnsi" w:eastAsia="Trebuchet MS" w:hAnsiTheme="minorHAnsi" w:cstheme="minorHAnsi"/>
          <w:color w:val="002060"/>
          <w:sz w:val="24"/>
          <w:szCs w:val="24"/>
          <w:lang w:val="ro-RO"/>
        </w:rPr>
        <w:t xml:space="preserve"> de prefinanţare acordate conform alin. (1), se acordă cu deducerea sumelor nejustificate din </w:t>
      </w:r>
      <w:proofErr w:type="spellStart"/>
      <w:r w:rsidRPr="009878D4">
        <w:rPr>
          <w:rFonts w:asciiTheme="minorHAnsi" w:eastAsia="Trebuchet MS" w:hAnsiTheme="minorHAnsi" w:cstheme="minorHAnsi"/>
          <w:color w:val="002060"/>
          <w:sz w:val="24"/>
          <w:szCs w:val="24"/>
          <w:lang w:val="ro-RO"/>
        </w:rPr>
        <w:t>tranşa</w:t>
      </w:r>
      <w:proofErr w:type="spellEnd"/>
      <w:r w:rsidRPr="009878D4">
        <w:rPr>
          <w:rFonts w:asciiTheme="minorHAnsi" w:eastAsia="Trebuchet MS" w:hAnsiTheme="minorHAnsi" w:cstheme="minorHAnsi"/>
          <w:color w:val="002060"/>
          <w:sz w:val="24"/>
          <w:szCs w:val="24"/>
          <w:lang w:val="ro-RO"/>
        </w:rPr>
        <w:t xml:space="preserve"> anterior acordată</w:t>
      </w:r>
      <w:r w:rsidRPr="009878D4">
        <w:rPr>
          <w:rFonts w:asciiTheme="minorHAnsi" w:eastAsia="Trebuchet MS" w:hAnsiTheme="minorHAnsi" w:cstheme="minorHAnsi"/>
          <w:color w:val="002060"/>
          <w:w w:val="103"/>
          <w:sz w:val="24"/>
          <w:szCs w:val="24"/>
          <w:lang w:val="ro-RO"/>
        </w:rPr>
        <w:t>.</w:t>
      </w:r>
    </w:p>
    <w:p w14:paraId="4311BD6A" w14:textId="28FDC637"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8"/>
          <w:sz w:val="24"/>
          <w:szCs w:val="24"/>
          <w:lang w:val="ro-RO"/>
        </w:rPr>
        <w:t>)</w:t>
      </w:r>
      <w:r w:rsidRPr="009878D4">
        <w:rPr>
          <w:rFonts w:asciiTheme="minorHAnsi" w:hAnsiTheme="minorHAnsi" w:cstheme="minorHAnsi"/>
          <w:color w:val="002060"/>
          <w:sz w:val="24"/>
          <w:szCs w:val="24"/>
          <w:lang w:val="ro-RO"/>
        </w:rPr>
        <w:t xml:space="preserve"> </w:t>
      </w:r>
      <w:r w:rsidRPr="009878D4">
        <w:rPr>
          <w:rFonts w:asciiTheme="minorHAnsi" w:eastAsia="Trebuchet MS" w:hAnsiTheme="minorHAnsi" w:cstheme="minorHAnsi"/>
          <w:color w:val="002060"/>
          <w:spacing w:val="8"/>
          <w:sz w:val="24"/>
          <w:szCs w:val="24"/>
          <w:lang w:val="ro-RO"/>
        </w:rPr>
        <w:t xml:space="preserve">Beneficiarul/Liderul de parteneriat care a depus cerere de prefinanţare conform alin. (1) </w:t>
      </w:r>
      <w:proofErr w:type="spellStart"/>
      <w:r w:rsidRPr="009878D4">
        <w:rPr>
          <w:rFonts w:asciiTheme="minorHAnsi" w:eastAsia="Trebuchet MS" w:hAnsiTheme="minorHAnsi" w:cstheme="minorHAnsi"/>
          <w:color w:val="002060"/>
          <w:spacing w:val="8"/>
          <w:sz w:val="24"/>
          <w:szCs w:val="24"/>
          <w:lang w:val="ro-RO"/>
        </w:rPr>
        <w:t>şi</w:t>
      </w:r>
      <w:proofErr w:type="spellEnd"/>
      <w:r w:rsidRPr="009878D4">
        <w:rPr>
          <w:rFonts w:asciiTheme="minorHAnsi" w:eastAsia="Trebuchet MS" w:hAnsiTheme="minorHAnsi" w:cstheme="minorHAnsi"/>
          <w:color w:val="002060"/>
          <w:spacing w:val="8"/>
          <w:sz w:val="24"/>
          <w:szCs w:val="24"/>
          <w:lang w:val="ro-RO"/>
        </w:rPr>
        <w:t xml:space="preserve"> (2) are </w:t>
      </w:r>
      <w:proofErr w:type="spellStart"/>
      <w:r w:rsidRPr="009878D4">
        <w:rPr>
          <w:rFonts w:asciiTheme="minorHAnsi" w:eastAsia="Trebuchet MS" w:hAnsiTheme="minorHAnsi" w:cstheme="minorHAnsi"/>
          <w:color w:val="002060"/>
          <w:spacing w:val="8"/>
          <w:sz w:val="24"/>
          <w:szCs w:val="24"/>
          <w:lang w:val="ro-RO"/>
        </w:rPr>
        <w:t>obligaţia</w:t>
      </w:r>
      <w:proofErr w:type="spellEnd"/>
      <w:r w:rsidRPr="009878D4">
        <w:rPr>
          <w:rFonts w:asciiTheme="minorHAnsi" w:eastAsia="Trebuchet MS" w:hAnsiTheme="minorHAnsi" w:cstheme="minorHAnsi"/>
          <w:color w:val="002060"/>
          <w:spacing w:val="8"/>
          <w:sz w:val="24"/>
          <w:szCs w:val="24"/>
          <w:lang w:val="ro-RO"/>
        </w:rPr>
        <w:t xml:space="preserve"> depunerii unei/unor cereri de rambursare care să cuprindă cheltuielile efectuate din </w:t>
      </w:r>
      <w:proofErr w:type="spellStart"/>
      <w:r w:rsidRPr="009878D4">
        <w:rPr>
          <w:rFonts w:asciiTheme="minorHAnsi" w:eastAsia="Trebuchet MS" w:hAnsiTheme="minorHAnsi" w:cstheme="minorHAnsi"/>
          <w:color w:val="002060"/>
          <w:spacing w:val="8"/>
          <w:sz w:val="24"/>
          <w:szCs w:val="24"/>
          <w:lang w:val="ro-RO"/>
        </w:rPr>
        <w:t>tranşa</w:t>
      </w:r>
      <w:proofErr w:type="spellEnd"/>
      <w:r w:rsidRPr="009878D4">
        <w:rPr>
          <w:rFonts w:asciiTheme="minorHAnsi" w:eastAsia="Trebuchet MS" w:hAnsiTheme="minorHAnsi" w:cstheme="minorHAnsi"/>
          <w:color w:val="002060"/>
          <w:spacing w:val="8"/>
          <w:sz w:val="24"/>
          <w:szCs w:val="24"/>
          <w:lang w:val="ro-RO"/>
        </w:rPr>
        <w:t xml:space="preserve"> de prefinanţare acordată, în cuantum cumulat de minimum 50% din valoarea acesteia, în termen de maximum 90 de zile calendaristice de la data la care autoritatea de management a virat </w:t>
      </w:r>
      <w:proofErr w:type="spellStart"/>
      <w:r w:rsidRPr="009878D4">
        <w:rPr>
          <w:rFonts w:asciiTheme="minorHAnsi" w:eastAsia="Trebuchet MS" w:hAnsiTheme="minorHAnsi" w:cstheme="minorHAnsi"/>
          <w:color w:val="002060"/>
          <w:spacing w:val="8"/>
          <w:sz w:val="24"/>
          <w:szCs w:val="24"/>
          <w:lang w:val="ro-RO"/>
        </w:rPr>
        <w:t>tranşa</w:t>
      </w:r>
      <w:proofErr w:type="spellEnd"/>
      <w:r w:rsidRPr="009878D4">
        <w:rPr>
          <w:rFonts w:asciiTheme="minorHAnsi" w:eastAsia="Trebuchet MS" w:hAnsiTheme="minorHAnsi" w:cstheme="minorHAnsi"/>
          <w:color w:val="002060"/>
          <w:spacing w:val="8"/>
          <w:sz w:val="24"/>
          <w:szCs w:val="24"/>
          <w:lang w:val="ro-RO"/>
        </w:rPr>
        <w:t xml:space="preserve"> de prefinanţare în contul </w:t>
      </w:r>
      <w:r w:rsidR="00DC65FC" w:rsidRPr="009878D4">
        <w:rPr>
          <w:rFonts w:asciiTheme="minorHAnsi" w:eastAsia="Trebuchet MS" w:hAnsiTheme="minorHAnsi" w:cstheme="minorHAnsi"/>
          <w:color w:val="002060"/>
          <w:sz w:val="24"/>
          <w:szCs w:val="24"/>
          <w:lang w:val="ro-RO"/>
        </w:rPr>
        <w:t>liderului</w:t>
      </w:r>
      <w:r w:rsidR="00DC65FC" w:rsidRPr="009878D4">
        <w:rPr>
          <w:rFonts w:asciiTheme="minorHAnsi" w:eastAsia="Trebuchet MS" w:hAnsiTheme="minorHAnsi" w:cstheme="minorHAnsi"/>
          <w:color w:val="002060"/>
          <w:spacing w:val="19"/>
          <w:sz w:val="24"/>
          <w:szCs w:val="24"/>
          <w:lang w:val="ro-RO"/>
        </w:rPr>
        <w:t xml:space="preserve"> </w:t>
      </w:r>
      <w:r w:rsidR="00DC65FC" w:rsidRPr="009878D4">
        <w:rPr>
          <w:rFonts w:asciiTheme="minorHAnsi" w:eastAsia="Trebuchet MS" w:hAnsiTheme="minorHAnsi" w:cstheme="minorHAnsi"/>
          <w:color w:val="002060"/>
          <w:w w:val="103"/>
          <w:sz w:val="24"/>
          <w:szCs w:val="24"/>
          <w:lang w:val="ro-RO"/>
        </w:rPr>
        <w:t xml:space="preserve">de </w:t>
      </w:r>
      <w:r w:rsidR="00DC65FC" w:rsidRPr="009878D4">
        <w:rPr>
          <w:rFonts w:asciiTheme="minorHAnsi" w:eastAsia="Trebuchet MS" w:hAnsiTheme="minorHAnsi" w:cstheme="minorHAnsi"/>
          <w:color w:val="002060"/>
          <w:spacing w:val="-1"/>
          <w:sz w:val="24"/>
          <w:szCs w:val="24"/>
          <w:lang w:val="ro-RO"/>
        </w:rPr>
        <w:t>parteneriat</w:t>
      </w:r>
      <w:r w:rsidR="00DC65FC" w:rsidRPr="009878D4" w:rsidDel="00DC65FC">
        <w:rPr>
          <w:rFonts w:asciiTheme="minorHAnsi" w:eastAsia="Trebuchet MS" w:hAnsiTheme="minorHAnsi" w:cstheme="minorHAnsi"/>
          <w:color w:val="002060"/>
          <w:spacing w:val="8"/>
          <w:sz w:val="24"/>
          <w:szCs w:val="24"/>
          <w:lang w:val="ro-RO"/>
        </w:rPr>
        <w:t xml:space="preserve"> </w:t>
      </w:r>
      <w:r w:rsidR="00DC65FC" w:rsidRPr="009878D4">
        <w:rPr>
          <w:rFonts w:asciiTheme="minorHAnsi" w:eastAsia="Trebuchet MS" w:hAnsiTheme="minorHAnsi" w:cstheme="minorHAnsi"/>
          <w:color w:val="002060"/>
          <w:spacing w:val="8"/>
          <w:sz w:val="24"/>
          <w:szCs w:val="24"/>
          <w:lang w:val="ro-RO"/>
        </w:rPr>
        <w:t>/</w:t>
      </w:r>
      <w:r w:rsidR="00DC65FC" w:rsidRPr="009878D4">
        <w:rPr>
          <w:rFonts w:asciiTheme="minorHAnsi" w:eastAsia="Trebuchet MS" w:hAnsiTheme="minorHAnsi" w:cstheme="minorHAnsi"/>
          <w:color w:val="002060"/>
          <w:spacing w:val="-1"/>
          <w:sz w:val="24"/>
          <w:szCs w:val="24"/>
          <w:lang w:val="ro-RO"/>
        </w:rPr>
        <w:t>partenerilo</w:t>
      </w:r>
      <w:r w:rsidR="00DC65FC"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8"/>
          <w:sz w:val="24"/>
          <w:szCs w:val="24"/>
          <w:lang w:val="ro-RO"/>
        </w:rPr>
        <w:t xml:space="preserve">, fără a </w:t>
      </w:r>
      <w:proofErr w:type="spellStart"/>
      <w:r w:rsidRPr="009878D4">
        <w:rPr>
          <w:rFonts w:asciiTheme="minorHAnsi" w:eastAsia="Trebuchet MS" w:hAnsiTheme="minorHAnsi" w:cstheme="minorHAnsi"/>
          <w:color w:val="002060"/>
          <w:spacing w:val="8"/>
          <w:sz w:val="24"/>
          <w:szCs w:val="24"/>
          <w:lang w:val="ro-RO"/>
        </w:rPr>
        <w:t>depăşi</w:t>
      </w:r>
      <w:proofErr w:type="spellEnd"/>
      <w:r w:rsidRPr="009878D4">
        <w:rPr>
          <w:rFonts w:asciiTheme="minorHAnsi" w:eastAsia="Trebuchet MS" w:hAnsiTheme="minorHAnsi" w:cstheme="minorHAnsi"/>
          <w:color w:val="002060"/>
          <w:spacing w:val="8"/>
          <w:sz w:val="24"/>
          <w:szCs w:val="24"/>
          <w:lang w:val="ro-RO"/>
        </w:rPr>
        <w:t xml:space="preserve"> durata contractului de finanţare.</w:t>
      </w:r>
    </w:p>
    <w:p w14:paraId="1A9C5DF8" w14:textId="1B9FF39C" w:rsidR="00A10484" w:rsidRPr="009878D4" w:rsidRDefault="00A10484" w:rsidP="006B64F9">
      <w:pPr>
        <w:spacing w:before="60"/>
        <w:ind w:left="133" w:right="242"/>
        <w:jc w:val="both"/>
        <w:rPr>
          <w:rFonts w:asciiTheme="minorHAnsi" w:eastAsia="Trebuchet MS" w:hAnsiTheme="minorHAnsi" w:cstheme="minorHAnsi"/>
          <w:color w:val="002060"/>
          <w:spacing w:val="8"/>
          <w:sz w:val="24"/>
          <w:szCs w:val="24"/>
          <w:lang w:val="ro-RO"/>
        </w:rPr>
      </w:pPr>
      <w:r w:rsidRPr="009878D4">
        <w:rPr>
          <w:rFonts w:asciiTheme="minorHAnsi" w:eastAsia="Trebuchet MS" w:hAnsiTheme="minorHAnsi" w:cstheme="minorHAnsi"/>
          <w:color w:val="002060"/>
          <w:sz w:val="24"/>
          <w:szCs w:val="24"/>
          <w:lang w:val="ro-RO"/>
        </w:rPr>
        <w:lastRenderedPageBreak/>
        <w:t>(6</w:t>
      </w:r>
      <w:r w:rsidRPr="009878D4">
        <w:rPr>
          <w:rFonts w:asciiTheme="minorHAnsi" w:eastAsia="Trebuchet MS" w:hAnsiTheme="minorHAnsi" w:cstheme="minorHAnsi"/>
          <w:color w:val="002060"/>
          <w:spacing w:val="8"/>
          <w:sz w:val="24"/>
          <w:szCs w:val="24"/>
          <w:lang w:val="ro-RO"/>
        </w:rPr>
        <w:t>)</w:t>
      </w:r>
      <w:r w:rsidR="0019009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8"/>
          <w:sz w:val="24"/>
          <w:szCs w:val="24"/>
          <w:lang w:val="ro-RO"/>
        </w:rPr>
        <w:t xml:space="preserve">În cazul proiectelor implementate în parteneriat, pentru care cererea de prefinanţare a inclus sume aferente </w:t>
      </w:r>
      <w:proofErr w:type="spellStart"/>
      <w:r w:rsidRPr="009878D4">
        <w:rPr>
          <w:rFonts w:asciiTheme="minorHAnsi" w:eastAsia="Trebuchet MS" w:hAnsiTheme="minorHAnsi" w:cstheme="minorHAnsi"/>
          <w:color w:val="002060"/>
          <w:spacing w:val="8"/>
          <w:sz w:val="24"/>
          <w:szCs w:val="24"/>
          <w:lang w:val="ro-RO"/>
        </w:rPr>
        <w:t>activităţilor</w:t>
      </w:r>
      <w:proofErr w:type="spellEnd"/>
      <w:r w:rsidRPr="009878D4">
        <w:rPr>
          <w:rFonts w:asciiTheme="minorHAnsi" w:eastAsia="Trebuchet MS" w:hAnsiTheme="minorHAnsi" w:cstheme="minorHAnsi"/>
          <w:color w:val="002060"/>
          <w:spacing w:val="8"/>
          <w:sz w:val="24"/>
          <w:szCs w:val="24"/>
          <w:lang w:val="ro-RO"/>
        </w:rPr>
        <w:t xml:space="preserve"> unuia sau mai multor parteneri, liderul de parteneriat poate solicita acordarea unei noi </w:t>
      </w:r>
      <w:proofErr w:type="spellStart"/>
      <w:r w:rsidRPr="009878D4">
        <w:rPr>
          <w:rFonts w:asciiTheme="minorHAnsi" w:eastAsia="Trebuchet MS" w:hAnsiTheme="minorHAnsi" w:cstheme="minorHAnsi"/>
          <w:color w:val="002060"/>
          <w:spacing w:val="8"/>
          <w:sz w:val="24"/>
          <w:szCs w:val="24"/>
          <w:lang w:val="ro-RO"/>
        </w:rPr>
        <w:t>tranşe</w:t>
      </w:r>
      <w:proofErr w:type="spellEnd"/>
      <w:r w:rsidRPr="009878D4">
        <w:rPr>
          <w:rFonts w:asciiTheme="minorHAnsi" w:eastAsia="Trebuchet MS" w:hAnsiTheme="minorHAnsi" w:cstheme="minorHAnsi"/>
          <w:color w:val="002060"/>
          <w:spacing w:val="8"/>
          <w:sz w:val="24"/>
          <w:szCs w:val="24"/>
          <w:lang w:val="ro-RO"/>
        </w:rPr>
        <w:t xml:space="preserve"> de prefinanţare care să cuprindă sume destinate exclusiv realizării </w:t>
      </w:r>
      <w:proofErr w:type="spellStart"/>
      <w:r w:rsidRPr="009878D4">
        <w:rPr>
          <w:rFonts w:asciiTheme="minorHAnsi" w:eastAsia="Trebuchet MS" w:hAnsiTheme="minorHAnsi" w:cstheme="minorHAnsi"/>
          <w:color w:val="002060"/>
          <w:spacing w:val="8"/>
          <w:sz w:val="24"/>
          <w:szCs w:val="24"/>
          <w:lang w:val="ro-RO"/>
        </w:rPr>
        <w:t>activităţilor</w:t>
      </w:r>
      <w:proofErr w:type="spellEnd"/>
      <w:r w:rsidRPr="009878D4">
        <w:rPr>
          <w:rFonts w:asciiTheme="minorHAnsi" w:eastAsia="Trebuchet MS" w:hAnsiTheme="minorHAnsi" w:cstheme="minorHAnsi"/>
          <w:color w:val="002060"/>
          <w:spacing w:val="8"/>
          <w:sz w:val="24"/>
          <w:szCs w:val="24"/>
          <w:lang w:val="ro-RO"/>
        </w:rPr>
        <w:t xml:space="preserve"> liderului de parteneriat/partenerului/partenerilor dacă au fost deja depuse una sau mai multe cereri de rambursare prin care fiecare justifică minimum 50% din </w:t>
      </w:r>
      <w:proofErr w:type="spellStart"/>
      <w:r w:rsidRPr="009878D4">
        <w:rPr>
          <w:rFonts w:asciiTheme="minorHAnsi" w:eastAsia="Trebuchet MS" w:hAnsiTheme="minorHAnsi" w:cstheme="minorHAnsi"/>
          <w:color w:val="002060"/>
          <w:spacing w:val="8"/>
          <w:sz w:val="24"/>
          <w:szCs w:val="24"/>
          <w:lang w:val="ro-RO"/>
        </w:rPr>
        <w:t>tranşa</w:t>
      </w:r>
      <w:proofErr w:type="spellEnd"/>
      <w:r w:rsidRPr="009878D4">
        <w:rPr>
          <w:rFonts w:asciiTheme="minorHAnsi" w:eastAsia="Trebuchet MS" w:hAnsiTheme="minorHAnsi" w:cstheme="minorHAnsi"/>
          <w:color w:val="002060"/>
          <w:spacing w:val="8"/>
          <w:sz w:val="24"/>
          <w:szCs w:val="24"/>
          <w:lang w:val="ro-RO"/>
        </w:rPr>
        <w:t xml:space="preserve"> anterioară proprie de prefinanţare acordată.</w:t>
      </w:r>
    </w:p>
    <w:p w14:paraId="1DC38676" w14:textId="0DB4AA16"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8"/>
          <w:sz w:val="24"/>
          <w:szCs w:val="24"/>
          <w:lang w:val="ro-RO"/>
        </w:rPr>
        <w:t>)</w:t>
      </w:r>
      <w:r w:rsidR="0019009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 xml:space="preserve">e Beneficiarii/Liderii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 xml:space="preserve">parteneriat/Partenerii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justifică</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cereri</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rambursare </w:t>
      </w:r>
      <w:r w:rsidRPr="009878D4">
        <w:rPr>
          <w:rFonts w:asciiTheme="minorHAnsi" w:eastAsia="Trebuchet MS" w:hAnsiTheme="minorHAnsi" w:cstheme="minorHAnsi"/>
          <w:color w:val="002060"/>
          <w:spacing w:val="-2"/>
          <w:sz w:val="24"/>
          <w:szCs w:val="24"/>
          <w:lang w:val="ro-RO"/>
        </w:rPr>
        <w:t>ut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 xml:space="preserve">lizarea </w:t>
      </w:r>
      <w:proofErr w:type="spellStart"/>
      <w:r w:rsidRPr="009878D4">
        <w:rPr>
          <w:rFonts w:asciiTheme="minorHAnsi" w:eastAsia="Trebuchet MS" w:hAnsiTheme="minorHAnsi" w:cstheme="minorHAnsi"/>
          <w:color w:val="002060"/>
          <w:sz w:val="24"/>
          <w:szCs w:val="24"/>
          <w:lang w:val="ro-RO"/>
        </w:rPr>
        <w:t>prefinantarii</w:t>
      </w:r>
      <w:proofErr w:type="spellEnd"/>
      <w:r w:rsidRPr="009878D4">
        <w:rPr>
          <w:rFonts w:asciiTheme="minorHAnsi" w:eastAsia="Trebuchet MS" w:hAnsiTheme="minorHAnsi" w:cstheme="minorHAnsi"/>
          <w:color w:val="002060"/>
          <w:sz w:val="24"/>
          <w:szCs w:val="24"/>
          <w:lang w:val="ro-RO"/>
        </w:rPr>
        <w:t xml:space="preserve"> potrivit prevederilor alin. (5)</w:t>
      </w:r>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pacing w:val="-2"/>
          <w:sz w:val="24"/>
          <w:szCs w:val="24"/>
          <w:lang w:val="ro-RO"/>
        </w:rPr>
        <w:t>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w:t>
      </w:r>
      <w:r w:rsidRPr="009878D4">
        <w:rPr>
          <w:rFonts w:asciiTheme="minorHAnsi" w:eastAsia="Trebuchet MS" w:hAnsiTheme="minorHAnsi" w:cstheme="minorHAnsi"/>
          <w:color w:val="002060"/>
          <w:spacing w:val="-1"/>
          <w:sz w:val="24"/>
          <w:szCs w:val="24"/>
          <w:lang w:val="ro-RO"/>
        </w:rPr>
        <w:t>ţi</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restituirii</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w w:val="103"/>
          <w:sz w:val="24"/>
          <w:szCs w:val="24"/>
          <w:lang w:val="ro-RO"/>
        </w:rPr>
        <w:t>integrale/</w:t>
      </w:r>
      <w:proofErr w:type="spellStart"/>
      <w:r w:rsidRPr="009878D4">
        <w:rPr>
          <w:rFonts w:asciiTheme="minorHAnsi" w:eastAsia="Trebuchet MS" w:hAnsiTheme="minorHAnsi" w:cstheme="minorHAnsi"/>
          <w:color w:val="002060"/>
          <w:w w:val="103"/>
          <w:sz w:val="24"/>
          <w:szCs w:val="24"/>
          <w:lang w:val="ro-RO"/>
        </w:rPr>
        <w:t>parţiale</w:t>
      </w:r>
      <w:proofErr w:type="spellEnd"/>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 xml:space="preserve">acesteia.  </w:t>
      </w:r>
    </w:p>
    <w:p w14:paraId="710A1762" w14:textId="66EDBDA5"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8</w:t>
      </w:r>
      <w:r w:rsidRPr="009878D4">
        <w:rPr>
          <w:rFonts w:asciiTheme="minorHAnsi" w:eastAsia="Trebuchet MS" w:hAnsiTheme="minorHAnsi" w:cstheme="minorHAnsi"/>
          <w:color w:val="002060"/>
          <w:spacing w:val="8"/>
          <w:sz w:val="24"/>
          <w:szCs w:val="24"/>
          <w:lang w:val="ro-RO"/>
        </w:rPr>
        <w:t>)</w:t>
      </w:r>
      <w:r w:rsidR="0019009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cazu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beneficiarul/liderul  de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depune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cere</w:t>
      </w:r>
      <w:r w:rsidRPr="009878D4">
        <w:rPr>
          <w:rFonts w:asciiTheme="minorHAnsi" w:eastAsia="Trebuchet MS" w:hAnsiTheme="minorHAnsi" w:cstheme="minorHAnsi"/>
          <w:color w:val="002060"/>
          <w:spacing w:val="-2"/>
          <w:sz w:val="24"/>
          <w:szCs w:val="24"/>
          <w:lang w:val="ro-RO"/>
        </w:rPr>
        <w:t>r</w:t>
      </w:r>
      <w:r w:rsidRPr="009878D4">
        <w:rPr>
          <w:rFonts w:asciiTheme="minorHAnsi" w:eastAsia="Trebuchet MS" w:hAnsiTheme="minorHAnsi" w:cstheme="minorHAnsi"/>
          <w:color w:val="002060"/>
          <w:sz w:val="24"/>
          <w:szCs w:val="24"/>
          <w:lang w:val="ro-RO"/>
        </w:rPr>
        <w:t>e/cereri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în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5)</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recuper</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întreaga</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sum</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acordat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4"/>
          <w:sz w:val="24"/>
          <w:szCs w:val="24"/>
          <w:lang w:val="ro-RO"/>
        </w:rPr>
        <w:t xml:space="preserve"> </w:t>
      </w:r>
      <w:proofErr w:type="spellStart"/>
      <w:r w:rsidRPr="009878D4">
        <w:rPr>
          <w:rFonts w:asciiTheme="minorHAnsi" w:eastAsia="Trebuchet MS" w:hAnsiTheme="minorHAnsi" w:cstheme="minorHAnsi"/>
          <w:color w:val="002060"/>
          <w:spacing w:val="-1"/>
          <w:w w:val="103"/>
          <w:sz w:val="24"/>
          <w:szCs w:val="24"/>
          <w:lang w:val="ro-RO"/>
        </w:rPr>
        <w:t>tranşă</w:t>
      </w:r>
      <w:proofErr w:type="spellEnd"/>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prefinanţare</w:t>
      </w:r>
      <w:r w:rsidRPr="009878D4">
        <w:rPr>
          <w:rFonts w:asciiTheme="minorHAnsi" w:eastAsia="Trebuchet MS" w:hAnsiTheme="minorHAnsi" w:cstheme="minorHAnsi"/>
          <w:color w:val="002060"/>
          <w:spacing w:val="3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nejustificată</w:t>
      </w:r>
      <w:r w:rsidRPr="009878D4">
        <w:rPr>
          <w:rFonts w:asciiTheme="minorHAnsi" w:eastAsia="Trebuchet MS" w:hAnsiTheme="minorHAnsi" w:cstheme="minorHAnsi"/>
          <w:color w:val="002060"/>
          <w:spacing w:val="3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poate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propune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rezilierea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Contractului</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Finanţare.</w:t>
      </w:r>
    </w:p>
    <w:p w14:paraId="2B30057C" w14:textId="66D7F3AB"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9</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notifică</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beneficiarul/liderul  de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parteneriat/partenerii </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privir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6"/>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obligaţia</w:t>
      </w:r>
      <w:proofErr w:type="spellEnd"/>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z w:val="24"/>
          <w:szCs w:val="24"/>
          <w:lang w:val="ro-RO"/>
        </w:rPr>
        <w:t>restituirii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prevăzute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r w:rsidR="00DC65FC" w:rsidRPr="009878D4">
        <w:rPr>
          <w:rFonts w:asciiTheme="minorHAnsi" w:eastAsia="Trebuchet MS" w:hAnsiTheme="minorHAnsi" w:cstheme="minorHAnsi"/>
          <w:color w:val="002060"/>
          <w:spacing w:val="-1"/>
          <w:w w:val="103"/>
          <w:sz w:val="24"/>
          <w:szCs w:val="24"/>
          <w:lang w:val="ro-RO"/>
        </w:rPr>
        <w:t>7</w:t>
      </w:r>
      <w:r w:rsidRPr="009878D4">
        <w:rPr>
          <w:rFonts w:asciiTheme="minorHAnsi" w:eastAsia="Trebuchet MS" w:hAnsiTheme="minorHAnsi" w:cstheme="minorHAnsi"/>
          <w:color w:val="002060"/>
          <w:spacing w:val="-2"/>
          <w:w w:val="103"/>
          <w:sz w:val="24"/>
          <w:szCs w:val="24"/>
          <w:lang w:val="ro-RO"/>
        </w:rPr>
        <w:t>).</w:t>
      </w:r>
    </w:p>
    <w:p w14:paraId="6C4F3BB0" w14:textId="2A3BA1D9"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10</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3"/>
          <w:sz w:val="24"/>
          <w:szCs w:val="24"/>
          <w:lang w:val="ro-RO"/>
        </w:rPr>
        <w:t>a</w:t>
      </w:r>
      <w:r w:rsidRPr="009878D4">
        <w:rPr>
          <w:rFonts w:asciiTheme="minorHAnsi" w:eastAsia="Trebuchet MS" w:hAnsiTheme="minorHAnsi" w:cstheme="minorHAnsi"/>
          <w:color w:val="002060"/>
          <w:spacing w:val="-1"/>
          <w:sz w:val="24"/>
          <w:szCs w:val="24"/>
          <w:lang w:val="ro-RO"/>
        </w:rPr>
        <w:t>zu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beneficiarul/liderul</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parteneriat/partenerii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restituie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AM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  la</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alin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w:t>
      </w:r>
      <w:r w:rsidR="00DC65FC" w:rsidRPr="009878D4">
        <w:rPr>
          <w:rFonts w:asciiTheme="minorHAnsi" w:eastAsia="Trebuchet MS" w:hAnsiTheme="minorHAnsi" w:cstheme="minorHAnsi"/>
          <w:color w:val="002060"/>
          <w:sz w:val="24"/>
          <w:szCs w:val="24"/>
          <w:lang w:val="ro-RO"/>
        </w:rPr>
        <w:t>9</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15</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comunicării</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w w:val="103"/>
          <w:sz w:val="24"/>
          <w:szCs w:val="24"/>
          <w:lang w:val="ro-RO"/>
        </w:rPr>
        <w:t>no</w:t>
      </w:r>
      <w:r w:rsidRPr="009878D4">
        <w:rPr>
          <w:rFonts w:asciiTheme="minorHAnsi" w:eastAsia="Trebuchet MS" w:hAnsiTheme="minorHAnsi" w:cstheme="minorHAnsi"/>
          <w:color w:val="002060"/>
          <w:spacing w:val="-5"/>
          <w:w w:val="103"/>
          <w:sz w:val="24"/>
          <w:szCs w:val="24"/>
          <w:lang w:val="ro-RO"/>
        </w:rPr>
        <w:t>t</w:t>
      </w:r>
      <w:r w:rsidRPr="009878D4">
        <w:rPr>
          <w:rFonts w:asciiTheme="minorHAnsi" w:eastAsia="Trebuchet MS" w:hAnsiTheme="minorHAnsi" w:cstheme="minorHAnsi"/>
          <w:color w:val="002060"/>
          <w:w w:val="103"/>
          <w:sz w:val="24"/>
          <w:szCs w:val="24"/>
          <w:lang w:val="ro-RO"/>
        </w:rPr>
        <w:t xml:space="preserve">ificării,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emite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c</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3"/>
          <w:sz w:val="24"/>
          <w:szCs w:val="24"/>
          <w:lang w:val="ro-RO"/>
        </w:rPr>
        <w:t>z</w:t>
      </w:r>
      <w:r w:rsidRPr="009878D4">
        <w:rPr>
          <w:rFonts w:asciiTheme="minorHAnsi" w:eastAsia="Trebuchet MS" w:hAnsiTheme="minorHAnsi" w:cstheme="minorHAnsi"/>
          <w:color w:val="002060"/>
          <w:sz w:val="24"/>
          <w:szCs w:val="24"/>
          <w:lang w:val="ro-RO"/>
        </w:rPr>
        <w:t>ia</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recuperare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prefinanţării,</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individualizează</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sumele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restituit</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exprimate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moneda</w:t>
      </w:r>
      <w:r w:rsidRPr="009878D4">
        <w:rPr>
          <w:rFonts w:asciiTheme="minorHAnsi" w:eastAsia="Trebuchet MS" w:hAnsiTheme="minorHAnsi" w:cstheme="minorHAnsi"/>
          <w:color w:val="002060"/>
          <w:spacing w:val="1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naţională</w:t>
      </w:r>
      <w:proofErr w:type="spellEnd"/>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Decizia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constituie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titlu</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creanţă</w:t>
      </w:r>
      <w:proofErr w:type="spellEnd"/>
      <w:r w:rsidRPr="009878D4">
        <w:rPr>
          <w:rFonts w:asciiTheme="minorHAnsi" w:eastAsia="Trebuchet MS" w:hAnsiTheme="minorHAnsi" w:cstheme="minorHAnsi"/>
          <w:color w:val="002060"/>
          <w:spacing w:val="1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cuprinde </w:t>
      </w:r>
      <w:r w:rsidRPr="009878D4">
        <w:rPr>
          <w:rFonts w:asciiTheme="minorHAnsi" w:eastAsia="Trebuchet MS" w:hAnsiTheme="minorHAnsi" w:cstheme="minorHAnsi"/>
          <w:color w:val="002060"/>
          <w:spacing w:val="-1"/>
          <w:sz w:val="24"/>
          <w:szCs w:val="24"/>
          <w:lang w:val="ro-RO"/>
        </w:rPr>
        <w:t>elementel</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 xml:space="preserve">actului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 xml:space="preserve">administrativ </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fiscal</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 xml:space="preserve">Legea </w:t>
      </w:r>
      <w:r w:rsidR="009D0BC3"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207/201</w:t>
      </w:r>
      <w:r w:rsidRPr="009878D4">
        <w:rPr>
          <w:rFonts w:asciiTheme="minorHAnsi" w:eastAsia="Trebuchet MS" w:hAnsiTheme="minorHAnsi" w:cstheme="minorHAnsi"/>
          <w:color w:val="002060"/>
          <w:sz w:val="24"/>
          <w:szCs w:val="24"/>
          <w:lang w:val="ro-RO"/>
        </w:rPr>
        <w:t xml:space="preserve">5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 xml:space="preserve">privind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Codu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procedur</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fiscală,</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modificările</w:t>
      </w:r>
      <w:r w:rsidRPr="009878D4">
        <w:rPr>
          <w:rFonts w:asciiTheme="minorHAnsi" w:eastAsia="Trebuchet MS" w:hAnsiTheme="minorHAnsi" w:cstheme="minorHAnsi"/>
          <w:color w:val="002060"/>
          <w:spacing w:val="3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completările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ulterioare.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titlul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4"/>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creanţ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indică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contul</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beneficiarul</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trebuie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să</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efectueze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w w:val="103"/>
          <w:sz w:val="24"/>
          <w:szCs w:val="24"/>
          <w:lang w:val="ro-RO"/>
        </w:rPr>
        <w:t>plata.</w:t>
      </w:r>
    </w:p>
    <w:p w14:paraId="36B1C061" w14:textId="04722517"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11</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tlu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creanţ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alin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00DC65FC" w:rsidRPr="009878D4">
        <w:rPr>
          <w:rFonts w:asciiTheme="minorHAnsi" w:eastAsia="Trebuchet MS" w:hAnsiTheme="minorHAnsi" w:cstheme="minorHAnsi"/>
          <w:color w:val="002060"/>
          <w:spacing w:val="-1"/>
          <w:sz w:val="24"/>
          <w:szCs w:val="24"/>
          <w:lang w:val="ro-RO"/>
        </w:rPr>
        <w:t>10</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transmite</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debitorului</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3"/>
          <w:w w:val="103"/>
          <w:sz w:val="24"/>
          <w:szCs w:val="24"/>
          <w:lang w:val="ro-RO"/>
        </w:rPr>
        <w:t>z</w:t>
      </w:r>
      <w:r w:rsidRPr="009878D4">
        <w:rPr>
          <w:rFonts w:asciiTheme="minorHAnsi" w:eastAsia="Trebuchet MS" w:hAnsiTheme="minorHAnsi" w:cstheme="minorHAnsi"/>
          <w:color w:val="002060"/>
          <w:spacing w:val="3"/>
          <w:w w:val="103"/>
          <w:sz w:val="24"/>
          <w:szCs w:val="24"/>
          <w:lang w:val="ro-RO"/>
        </w:rPr>
        <w:t>i</w:t>
      </w:r>
      <w:r w:rsidRPr="009878D4">
        <w:rPr>
          <w:rFonts w:asciiTheme="minorHAnsi" w:eastAsia="Trebuchet MS" w:hAnsiTheme="minorHAnsi" w:cstheme="minorHAnsi"/>
          <w:color w:val="002060"/>
          <w:spacing w:val="-3"/>
          <w:w w:val="103"/>
          <w:sz w:val="24"/>
          <w:szCs w:val="24"/>
          <w:lang w:val="ro-RO"/>
        </w:rPr>
        <w:t xml:space="preserve">le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emiterii.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Împotriva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titlului</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6"/>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creanţ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formul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2"/>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contestaţie</w:t>
      </w:r>
      <w:proofErr w:type="spellEnd"/>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3</w:t>
      </w:r>
      <w:r w:rsidRPr="009878D4">
        <w:rPr>
          <w:rFonts w:asciiTheme="minorHAnsi" w:eastAsia="Trebuchet MS" w:hAnsiTheme="minorHAnsi" w:cstheme="minorHAnsi"/>
          <w:color w:val="002060"/>
          <w:sz w:val="24"/>
          <w:szCs w:val="24"/>
          <w:lang w:val="ro-RO"/>
        </w:rPr>
        <w:t>0</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zil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 xml:space="preserve">comunicării,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 xml:space="preserve">depune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autoritate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publică </w:t>
      </w:r>
      <w:r w:rsidRPr="009878D4">
        <w:rPr>
          <w:rFonts w:asciiTheme="minorHAnsi" w:eastAsia="Trebuchet MS" w:hAnsiTheme="minorHAnsi" w:cstheme="minorHAnsi"/>
          <w:color w:val="002060"/>
          <w:sz w:val="24"/>
          <w:szCs w:val="24"/>
          <w:lang w:val="ro-RO"/>
        </w:rPr>
        <w:t>emitentă</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titlului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creanţă</w:t>
      </w:r>
      <w:proofErr w:type="spellEnd"/>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contestat/</w:t>
      </w:r>
      <w:r w:rsidRPr="009878D4">
        <w:rPr>
          <w:rFonts w:asciiTheme="minorHAnsi" w:eastAsia="Trebuchet MS" w:hAnsiTheme="minorHAnsi" w:cstheme="minorHAnsi"/>
          <w:color w:val="002060"/>
          <w:w w:val="103"/>
          <w:sz w:val="24"/>
          <w:szCs w:val="24"/>
          <w:lang w:val="ro-RO"/>
        </w:rPr>
        <w:t>AM.</w:t>
      </w:r>
    </w:p>
    <w:p w14:paraId="5C2E2360" w14:textId="2A05A12C" w:rsidR="00A10484" w:rsidRPr="009878D4" w:rsidRDefault="00A10484" w:rsidP="006B64F9">
      <w:pPr>
        <w:spacing w:before="60"/>
        <w:ind w:left="133" w:right="-2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12</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Introducerea</w:t>
      </w:r>
      <w:r w:rsidRPr="009878D4">
        <w:rPr>
          <w:rFonts w:asciiTheme="minorHAnsi" w:eastAsia="Trebuchet MS" w:hAnsiTheme="minorHAnsi" w:cstheme="minorHAnsi"/>
          <w:color w:val="002060"/>
          <w:spacing w:val="3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contestaţiei</w:t>
      </w:r>
      <w:proofErr w:type="spellEnd"/>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nu</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suspendă</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executarea</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titlului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creanţă</w:t>
      </w:r>
      <w:proofErr w:type="spellEnd"/>
      <w:r w:rsidRPr="009878D4">
        <w:rPr>
          <w:rFonts w:asciiTheme="minorHAnsi" w:eastAsia="Trebuchet MS" w:hAnsiTheme="minorHAnsi" w:cstheme="minorHAnsi"/>
          <w:color w:val="002060"/>
          <w:w w:val="103"/>
          <w:sz w:val="24"/>
          <w:szCs w:val="24"/>
          <w:lang w:val="ro-RO"/>
        </w:rPr>
        <w:t>.</w:t>
      </w:r>
    </w:p>
    <w:p w14:paraId="7110076B" w14:textId="3504E934" w:rsidR="00A10484" w:rsidRPr="009878D4" w:rsidRDefault="00A10484" w:rsidP="006B64F9">
      <w:pPr>
        <w:spacing w:before="60"/>
        <w:ind w:left="133" w:right="243"/>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13</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Debitoru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efectuări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plăţii</w:t>
      </w:r>
      <w:proofErr w:type="spellEnd"/>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2"/>
          <w:sz w:val="24"/>
          <w:szCs w:val="24"/>
          <w:lang w:val="ro-RO"/>
        </w:rPr>
        <w:t>stab</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lite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decizia</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recuperar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z w:val="24"/>
          <w:szCs w:val="24"/>
          <w:lang w:val="ro-RO"/>
        </w:rPr>
        <w:t>prefinanţării,</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termen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30</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comunicării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acesteia.</w:t>
      </w:r>
    </w:p>
    <w:p w14:paraId="0EF98325" w14:textId="18735007" w:rsidR="00A10484" w:rsidRPr="009878D4" w:rsidRDefault="00A10484" w:rsidP="006B64F9">
      <w:pPr>
        <w:spacing w:before="60"/>
        <w:ind w:left="133" w:right="243"/>
        <w:jc w:val="both"/>
        <w:rPr>
          <w:rFonts w:asciiTheme="minorHAnsi" w:eastAsia="Trebuchet MS" w:hAnsiTheme="minorHAnsi" w:cstheme="minorHAnsi"/>
          <w:color w:val="002060"/>
          <w:spacing w:val="1"/>
          <w:w w:val="103"/>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14</w:t>
      </w:r>
      <w:r w:rsidRPr="009878D4">
        <w:rPr>
          <w:rFonts w:asciiTheme="minorHAnsi" w:eastAsia="Trebuchet MS" w:hAnsiTheme="minorHAnsi" w:cstheme="minorHAnsi"/>
          <w:color w:val="002060"/>
          <w:sz w:val="24"/>
          <w:szCs w:val="24"/>
          <w:lang w:val="ro-RO"/>
        </w:rPr>
        <w:t>) Titlul</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creanţă</w:t>
      </w:r>
      <w:proofErr w:type="spellEnd"/>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constituie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titlu</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executoriu</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împlinirea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termenului</w:t>
      </w:r>
      <w:r w:rsidR="00DC65FC"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8"/>
          <w:sz w:val="24"/>
          <w:szCs w:val="24"/>
          <w:lang w:val="ro-RO"/>
        </w:rPr>
        <w:t xml:space="preserve"> </w:t>
      </w:r>
    </w:p>
    <w:p w14:paraId="1528CBE1" w14:textId="0033154A"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15</w:t>
      </w:r>
      <w:r w:rsidRPr="009878D4">
        <w:rPr>
          <w:rFonts w:asciiTheme="minorHAnsi" w:eastAsia="Trebuchet MS" w:hAnsiTheme="minorHAnsi" w:cstheme="minorHAnsi"/>
          <w:color w:val="002060"/>
          <w:sz w:val="24"/>
          <w:szCs w:val="24"/>
          <w:lang w:val="ro-RO"/>
        </w:rPr>
        <w:t>) Debitorul</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datorează</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neachitarea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termen</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obligaţiilor</w:t>
      </w:r>
      <w:proofErr w:type="spellEnd"/>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stabilite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titlul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proofErr w:type="spellStart"/>
      <w:r w:rsidRPr="009878D4">
        <w:rPr>
          <w:rFonts w:asciiTheme="minorHAnsi" w:eastAsia="Trebuchet MS" w:hAnsiTheme="minorHAnsi" w:cstheme="minorHAnsi"/>
          <w:color w:val="002060"/>
          <w:spacing w:val="-1"/>
          <w:sz w:val="24"/>
          <w:szCs w:val="24"/>
          <w:lang w:val="ro-RO"/>
        </w:rPr>
        <w:t>creanţ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dobând</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calculează</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aplicare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rate</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dobânzii</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dato</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ate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soldul</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rămas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contravaloarea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le</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00DC65FC" w:rsidRPr="009878D4">
        <w:rPr>
          <w:rFonts w:asciiTheme="minorHAnsi" w:eastAsia="Trebuchet MS" w:hAnsiTheme="minorHAnsi" w:cstheme="minorHAnsi"/>
          <w:color w:val="002060"/>
          <w:spacing w:val="-1"/>
          <w:sz w:val="24"/>
          <w:szCs w:val="24"/>
          <w:lang w:val="ro-RO"/>
        </w:rPr>
        <w:t>9</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m</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zi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după </w:t>
      </w:r>
      <w:r w:rsidRPr="009878D4">
        <w:rPr>
          <w:rFonts w:asciiTheme="minorHAnsi" w:eastAsia="Trebuchet MS" w:hAnsiTheme="minorHAnsi" w:cstheme="minorHAnsi"/>
          <w:color w:val="002060"/>
          <w:spacing w:val="-1"/>
          <w:sz w:val="24"/>
          <w:szCs w:val="24"/>
          <w:lang w:val="ro-RO"/>
        </w:rPr>
        <w:t>expirare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termenului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stabilit</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conformitate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1"/>
          <w:sz w:val="24"/>
          <w:szCs w:val="24"/>
          <w:lang w:val="ro-RO"/>
        </w:rPr>
        <w:t xml:space="preserve"> prevederil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00DC65FC" w:rsidRPr="009878D4">
        <w:rPr>
          <w:rFonts w:asciiTheme="minorHAnsi" w:eastAsia="Trebuchet MS" w:hAnsiTheme="minorHAnsi" w:cstheme="minorHAnsi"/>
          <w:color w:val="002060"/>
          <w:spacing w:val="-1"/>
          <w:sz w:val="24"/>
          <w:szCs w:val="24"/>
          <w:lang w:val="ro-RO"/>
        </w:rPr>
        <w:t>13</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până</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data </w:t>
      </w:r>
      <w:r w:rsidRPr="009878D4">
        <w:rPr>
          <w:rFonts w:asciiTheme="minorHAnsi" w:eastAsia="Trebuchet MS" w:hAnsiTheme="minorHAnsi" w:cstheme="minorHAnsi"/>
          <w:color w:val="002060"/>
          <w:sz w:val="24"/>
          <w:szCs w:val="24"/>
          <w:lang w:val="ro-RO"/>
        </w:rPr>
        <w:t>stingerii</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w w:val="103"/>
          <w:sz w:val="24"/>
          <w:szCs w:val="24"/>
          <w:lang w:val="ro-RO"/>
        </w:rPr>
        <w:t>acesteia.</w:t>
      </w:r>
    </w:p>
    <w:p w14:paraId="59223B5F" w14:textId="03E47F46" w:rsidR="00A10484" w:rsidRPr="009878D4" w:rsidRDefault="00A10484" w:rsidP="006B64F9">
      <w:pPr>
        <w:spacing w:before="60"/>
        <w:ind w:left="133" w:right="241"/>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16</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nerecuperării</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stabilite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prevederilo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00DC65FC" w:rsidRPr="009878D4">
        <w:rPr>
          <w:rFonts w:asciiTheme="minorHAnsi" w:eastAsia="Trebuchet MS" w:hAnsiTheme="minorHAnsi" w:cstheme="minorHAnsi"/>
          <w:color w:val="002060"/>
          <w:spacing w:val="-1"/>
          <w:sz w:val="24"/>
          <w:szCs w:val="24"/>
          <w:lang w:val="ro-RO"/>
        </w:rPr>
        <w:t>9</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expirarea </w:t>
      </w:r>
      <w:r w:rsidRPr="009878D4">
        <w:rPr>
          <w:rFonts w:asciiTheme="minorHAnsi" w:eastAsia="Trebuchet MS" w:hAnsiTheme="minorHAnsi" w:cstheme="minorHAnsi"/>
          <w:color w:val="002060"/>
          <w:sz w:val="24"/>
          <w:szCs w:val="24"/>
          <w:lang w:val="ro-RO"/>
        </w:rPr>
        <w:t>termenului</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sz w:val="24"/>
          <w:szCs w:val="24"/>
          <w:lang w:val="ro-RO"/>
        </w:rPr>
        <w:t>3</w:t>
      </w:r>
      <w:r w:rsidRPr="009878D4">
        <w:rPr>
          <w:rFonts w:asciiTheme="minorHAnsi" w:eastAsia="Trebuchet MS" w:hAnsiTheme="minorHAnsi" w:cstheme="minorHAnsi"/>
          <w:color w:val="002060"/>
          <w:sz w:val="24"/>
          <w:szCs w:val="24"/>
          <w:lang w:val="ro-RO"/>
        </w:rPr>
        <w:t>0</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3"/>
          <w:sz w:val="24"/>
          <w:szCs w:val="24"/>
          <w:lang w:val="ro-RO"/>
        </w:rPr>
        <w:t>z</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 xml:space="preserve">comunicării  </w:t>
      </w:r>
      <w:r w:rsidRPr="009878D4">
        <w:rPr>
          <w:rFonts w:asciiTheme="minorHAnsi" w:eastAsia="Trebuchet MS" w:hAnsiTheme="minorHAnsi" w:cstheme="minorHAnsi"/>
          <w:color w:val="002060"/>
          <w:spacing w:val="-2"/>
          <w:sz w:val="24"/>
          <w:szCs w:val="24"/>
          <w:lang w:val="ro-RO"/>
        </w:rPr>
        <w:t>dec</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ziei</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recuperare</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prefinanţării,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v</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comunic</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titlu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executori</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împreun</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 xml:space="preserve">u </w:t>
      </w:r>
      <w:r w:rsidRPr="009878D4">
        <w:rPr>
          <w:rFonts w:asciiTheme="minorHAnsi" w:eastAsia="Trebuchet MS" w:hAnsiTheme="minorHAnsi" w:cstheme="minorHAnsi"/>
          <w:color w:val="002060"/>
          <w:spacing w:val="-1"/>
          <w:sz w:val="24"/>
          <w:szCs w:val="24"/>
          <w:lang w:val="ro-RO"/>
        </w:rPr>
        <w:t>dovad</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comunicări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acestui</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organelor </w:t>
      </w:r>
      <w:r w:rsidRPr="009878D4">
        <w:rPr>
          <w:rFonts w:asciiTheme="minorHAnsi" w:eastAsia="Trebuchet MS" w:hAnsiTheme="minorHAnsi" w:cstheme="minorHAnsi"/>
          <w:color w:val="002060"/>
          <w:sz w:val="24"/>
          <w:szCs w:val="24"/>
          <w:lang w:val="ro-RO"/>
        </w:rPr>
        <w:t>fiscale</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sz w:val="24"/>
          <w:szCs w:val="24"/>
          <w:lang w:val="ro-RO"/>
        </w:rPr>
        <w:t>competent</w:t>
      </w:r>
      <w:r w:rsidRPr="009878D4">
        <w:rPr>
          <w:rFonts w:asciiTheme="minorHAnsi" w:eastAsia="Trebuchet MS" w:hAnsiTheme="minorHAnsi" w:cstheme="minorHAnsi"/>
          <w:color w:val="002060"/>
          <w:sz w:val="24"/>
          <w:szCs w:val="24"/>
          <w:lang w:val="ro-RO"/>
        </w:rPr>
        <w:t>e din</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1"/>
          <w:sz w:val="24"/>
          <w:szCs w:val="24"/>
          <w:lang w:val="ro-RO"/>
        </w:rPr>
        <w:t>ubordine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Agenţiei</w:t>
      </w:r>
      <w:proofErr w:type="spellEnd"/>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Na</w:t>
      </w:r>
      <w:r w:rsidRPr="009878D4">
        <w:rPr>
          <w:rFonts w:asciiTheme="minorHAnsi" w:eastAsia="Trebuchet MS" w:hAnsiTheme="minorHAnsi" w:cstheme="minorHAnsi"/>
          <w:color w:val="002060"/>
          <w:spacing w:val="-5"/>
          <w:sz w:val="24"/>
          <w:szCs w:val="24"/>
          <w:lang w:val="ro-RO"/>
        </w:rPr>
        <w:t>ţ</w:t>
      </w:r>
      <w:r w:rsidRPr="009878D4">
        <w:rPr>
          <w:rFonts w:asciiTheme="minorHAnsi" w:eastAsia="Trebuchet MS" w:hAnsiTheme="minorHAnsi" w:cstheme="minorHAnsi"/>
          <w:color w:val="002060"/>
          <w:sz w:val="24"/>
          <w:szCs w:val="24"/>
          <w:lang w:val="ro-RO"/>
        </w:rPr>
        <w:t>ionale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Administrar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Fiscală,</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w w:val="104"/>
          <w:sz w:val="24"/>
          <w:szCs w:val="24"/>
          <w:lang w:val="ro-RO"/>
        </w:rPr>
        <w:t xml:space="preserve">vor </w:t>
      </w:r>
      <w:r w:rsidRPr="009878D4">
        <w:rPr>
          <w:rFonts w:asciiTheme="minorHAnsi" w:eastAsia="Trebuchet MS" w:hAnsiTheme="minorHAnsi" w:cstheme="minorHAnsi"/>
          <w:color w:val="002060"/>
          <w:spacing w:val="-1"/>
          <w:sz w:val="24"/>
          <w:szCs w:val="24"/>
          <w:lang w:val="ro-RO"/>
        </w:rPr>
        <w:t>proced</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recuperarea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sumelor, conform</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OUG</w:t>
      </w:r>
      <w:r w:rsidR="00A513FA" w:rsidRPr="009878D4">
        <w:rPr>
          <w:rFonts w:asciiTheme="minorHAnsi" w:eastAsia="Trebuchet MS" w:hAnsiTheme="minorHAnsi" w:cstheme="minorHAnsi"/>
          <w:color w:val="002060"/>
          <w:sz w:val="24"/>
          <w:szCs w:val="24"/>
          <w:lang w:val="ro-RO"/>
        </w:rPr>
        <w:t xml:space="preserve"> nr.</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2"/>
          <w:sz w:val="24"/>
          <w:szCs w:val="24"/>
          <w:lang w:val="ro-RO"/>
        </w:rPr>
        <w:t>;</w:t>
      </w:r>
    </w:p>
    <w:p w14:paraId="114C940A" w14:textId="0F0FBD0F"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17</w:t>
      </w:r>
      <w:r w:rsidRPr="009878D4">
        <w:rPr>
          <w:rFonts w:asciiTheme="minorHAnsi" w:eastAsia="Trebuchet MS" w:hAnsiTheme="minorHAnsi" w:cstheme="minorHAnsi"/>
          <w:color w:val="002060"/>
          <w:sz w:val="24"/>
          <w:szCs w:val="24"/>
          <w:lang w:val="ro-RO"/>
        </w:rPr>
        <w:t>) Recuperarea</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stabilite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w:t>
      </w:r>
      <w:r w:rsidR="00DC65FC" w:rsidRPr="009878D4">
        <w:rPr>
          <w:rFonts w:asciiTheme="minorHAnsi" w:eastAsia="Trebuchet MS" w:hAnsiTheme="minorHAnsi" w:cstheme="minorHAnsi"/>
          <w:color w:val="002060"/>
          <w:spacing w:val="-2"/>
          <w:sz w:val="24"/>
          <w:szCs w:val="24"/>
          <w:lang w:val="ro-RO"/>
        </w:rPr>
        <w:t>9</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pri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executar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silită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în </w:t>
      </w:r>
      <w:r w:rsidRPr="009878D4">
        <w:rPr>
          <w:rFonts w:asciiTheme="minorHAnsi" w:eastAsia="Trebuchet MS" w:hAnsiTheme="minorHAnsi" w:cstheme="minorHAnsi"/>
          <w:color w:val="002060"/>
          <w:sz w:val="24"/>
          <w:szCs w:val="24"/>
          <w:lang w:val="ro-RO"/>
        </w:rPr>
        <w:t>temeiul</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titlului</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executoriu</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efectueaz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conturil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indicate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organel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fiscale </w:t>
      </w:r>
      <w:r w:rsidRPr="009878D4">
        <w:rPr>
          <w:rFonts w:asciiTheme="minorHAnsi" w:eastAsia="Trebuchet MS" w:hAnsiTheme="minorHAnsi" w:cstheme="minorHAnsi"/>
          <w:color w:val="002060"/>
          <w:sz w:val="24"/>
          <w:szCs w:val="24"/>
          <w:lang w:val="ro-RO"/>
        </w:rPr>
        <w:t xml:space="preserve">competente. </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lastRenderedPageBreak/>
        <w:t>recuperat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executar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silită,</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precu</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30"/>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stins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prin </w:t>
      </w:r>
      <w:r w:rsidRPr="009878D4">
        <w:rPr>
          <w:rFonts w:asciiTheme="minorHAnsi" w:eastAsia="Trebuchet MS" w:hAnsiTheme="minorHAnsi" w:cstheme="minorHAnsi"/>
          <w:color w:val="002060"/>
          <w:sz w:val="24"/>
          <w:szCs w:val="24"/>
          <w:lang w:val="ro-RO"/>
        </w:rPr>
        <w:t>compensare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virează</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îndată</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organele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fiscale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în conturile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indicate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în ti</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z w:val="24"/>
          <w:szCs w:val="24"/>
          <w:lang w:val="ro-RO"/>
        </w:rPr>
        <w:t>lul</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proofErr w:type="spellStart"/>
      <w:r w:rsidRPr="009878D4">
        <w:rPr>
          <w:rFonts w:asciiTheme="minorHAnsi" w:eastAsia="Trebuchet MS" w:hAnsiTheme="minorHAnsi" w:cstheme="minorHAnsi"/>
          <w:color w:val="002060"/>
          <w:spacing w:val="-1"/>
          <w:w w:val="103"/>
          <w:sz w:val="24"/>
          <w:szCs w:val="24"/>
          <w:lang w:val="ro-RO"/>
        </w:rPr>
        <w:t>creanţă</w:t>
      </w:r>
      <w:proofErr w:type="spellEnd"/>
      <w:r w:rsidRPr="009878D4">
        <w:rPr>
          <w:rFonts w:asciiTheme="minorHAnsi" w:eastAsia="Trebuchet MS" w:hAnsiTheme="minorHAnsi" w:cstheme="minorHAnsi"/>
          <w:color w:val="002060"/>
          <w:spacing w:val="-1"/>
          <w:w w:val="103"/>
          <w:sz w:val="24"/>
          <w:szCs w:val="24"/>
          <w:lang w:val="ro-RO"/>
        </w:rPr>
        <w:t>.</w:t>
      </w:r>
    </w:p>
    <w:p w14:paraId="41D80605" w14:textId="6D6D8910"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18</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vederea</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pacing w:val="-3"/>
          <w:sz w:val="24"/>
          <w:szCs w:val="24"/>
          <w:lang w:val="ro-RO"/>
        </w:rPr>
        <w:t>n</w:t>
      </w:r>
      <w:r w:rsidRPr="009878D4">
        <w:rPr>
          <w:rFonts w:asciiTheme="minorHAnsi" w:eastAsia="Trebuchet MS" w:hAnsiTheme="minorHAnsi" w:cstheme="minorHAnsi"/>
          <w:color w:val="002060"/>
          <w:sz w:val="24"/>
          <w:szCs w:val="24"/>
          <w:lang w:val="ro-RO"/>
        </w:rPr>
        <w:t>casării</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debito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dobânzii</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alin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w:t>
      </w:r>
      <w:r w:rsidR="00DC65FC" w:rsidRPr="009878D4">
        <w:rPr>
          <w:rFonts w:asciiTheme="minorHAnsi" w:eastAsia="Trebuchet MS" w:hAnsiTheme="minorHAnsi" w:cstheme="minorHAnsi"/>
          <w:color w:val="002060"/>
          <w:sz w:val="24"/>
          <w:szCs w:val="24"/>
          <w:lang w:val="ro-RO"/>
        </w:rPr>
        <w:t>15</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calcula </w:t>
      </w:r>
      <w:r w:rsidRPr="009878D4">
        <w:rPr>
          <w:rFonts w:asciiTheme="minorHAnsi" w:eastAsia="Trebuchet MS" w:hAnsiTheme="minorHAnsi" w:cstheme="minorHAnsi"/>
          <w:color w:val="002060"/>
          <w:sz w:val="24"/>
          <w:szCs w:val="24"/>
          <w:lang w:val="ro-RO"/>
        </w:rPr>
        <w:t>cuantumul</w:t>
      </w:r>
      <w:r w:rsidRPr="009878D4">
        <w:rPr>
          <w:rFonts w:asciiTheme="minorHAnsi" w:eastAsia="Trebuchet MS" w:hAnsiTheme="minorHAnsi" w:cstheme="minorHAnsi"/>
          <w:color w:val="002060"/>
          <w:spacing w:val="60"/>
          <w:sz w:val="24"/>
          <w:szCs w:val="24"/>
          <w:lang w:val="ro-RO"/>
        </w:rPr>
        <w:t xml:space="preserve"> </w:t>
      </w:r>
      <w:r w:rsidRPr="009878D4">
        <w:rPr>
          <w:rFonts w:asciiTheme="minorHAnsi" w:eastAsia="Trebuchet MS" w:hAnsiTheme="minorHAnsi" w:cstheme="minorHAnsi"/>
          <w:color w:val="002060"/>
          <w:sz w:val="24"/>
          <w:szCs w:val="24"/>
          <w:lang w:val="ro-RO"/>
        </w:rPr>
        <w:t>acesteia</w:t>
      </w:r>
      <w:r w:rsidRPr="009878D4">
        <w:rPr>
          <w:rFonts w:asciiTheme="minorHAnsi" w:eastAsia="Trebuchet MS" w:hAnsiTheme="minorHAnsi" w:cstheme="minorHAnsi"/>
          <w:color w:val="002060"/>
          <w:spacing w:val="54"/>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2"/>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emite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decizia</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2"/>
          <w:sz w:val="24"/>
          <w:szCs w:val="24"/>
          <w:lang w:val="ro-RO"/>
        </w:rPr>
        <w:t>stab</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4"/>
          <w:sz w:val="24"/>
          <w:szCs w:val="24"/>
          <w:lang w:val="ro-RO"/>
        </w:rPr>
        <w:t>l</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dobânzii,</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constituie</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titlu</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proofErr w:type="spellStart"/>
      <w:r w:rsidRPr="009878D4">
        <w:rPr>
          <w:rFonts w:asciiTheme="minorHAnsi" w:eastAsia="Trebuchet MS" w:hAnsiTheme="minorHAnsi" w:cstheme="minorHAnsi"/>
          <w:color w:val="002060"/>
          <w:spacing w:val="-1"/>
          <w:sz w:val="24"/>
          <w:szCs w:val="24"/>
          <w:lang w:val="ro-RO"/>
        </w:rPr>
        <w:t>creanţ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1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se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comunică</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debitorului.</w:t>
      </w:r>
      <w:r w:rsidRPr="009878D4">
        <w:rPr>
          <w:rFonts w:asciiTheme="minorHAnsi" w:eastAsia="Trebuchet MS" w:hAnsiTheme="minorHAnsi" w:cstheme="minorHAnsi"/>
          <w:color w:val="002060"/>
          <w:spacing w:val="28"/>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spoziţiile</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00DC65FC" w:rsidRPr="009878D4">
        <w:rPr>
          <w:rFonts w:asciiTheme="minorHAnsi" w:eastAsia="Trebuchet MS" w:hAnsiTheme="minorHAnsi" w:cstheme="minorHAnsi"/>
          <w:color w:val="002060"/>
          <w:spacing w:val="-1"/>
          <w:sz w:val="24"/>
          <w:szCs w:val="24"/>
          <w:lang w:val="ro-RO"/>
        </w:rPr>
        <w:t>16</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1"/>
          <w:sz w:val="24"/>
          <w:szCs w:val="24"/>
          <w:lang w:val="ro-RO"/>
        </w:rPr>
        <w:t>un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aplicabile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mod </w:t>
      </w:r>
      <w:r w:rsidRPr="009878D4">
        <w:rPr>
          <w:rFonts w:asciiTheme="minorHAnsi" w:eastAsia="Trebuchet MS" w:hAnsiTheme="minorHAnsi" w:cstheme="minorHAnsi"/>
          <w:color w:val="002060"/>
          <w:spacing w:val="-1"/>
          <w:w w:val="103"/>
          <w:sz w:val="24"/>
          <w:szCs w:val="24"/>
          <w:lang w:val="ro-RO"/>
        </w:rPr>
        <w:t>corespunzător.</w:t>
      </w:r>
    </w:p>
    <w:p w14:paraId="176BC51C" w14:textId="1E301F07" w:rsidR="00A10484" w:rsidRPr="009878D4" w:rsidRDefault="00A10484" w:rsidP="006B64F9">
      <w:pPr>
        <w:spacing w:before="60"/>
        <w:ind w:left="133" w:right="23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19</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Rat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dobânzii</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pacing w:val="-1"/>
          <w:sz w:val="24"/>
          <w:szCs w:val="24"/>
          <w:lang w:val="ro-RO"/>
        </w:rPr>
        <w:t>datorat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sz w:val="24"/>
          <w:szCs w:val="24"/>
          <w:lang w:val="ro-RO"/>
        </w:rPr>
        <w:t>est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rat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dobânzii</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politică</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monetar</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Băncii</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Naţional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z w:val="24"/>
          <w:szCs w:val="24"/>
          <w:lang w:val="ro-RO"/>
        </w:rPr>
        <w:t>României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vigoare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comunicării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deciziei</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recuperare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prefinanţării.</w:t>
      </w:r>
    </w:p>
    <w:p w14:paraId="1C758E1A" w14:textId="5964F861"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20</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reprezentând</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dobânzi</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datorat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neachitarea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2"/>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obligaţiilor</w:t>
      </w:r>
      <w:proofErr w:type="spellEnd"/>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z w:val="24"/>
          <w:szCs w:val="24"/>
          <w:lang w:val="ro-RO"/>
        </w:rPr>
        <w:t>prevăzute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titlul</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creanţă</w:t>
      </w:r>
      <w:proofErr w:type="spellEnd"/>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virează</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w w:val="103"/>
          <w:sz w:val="24"/>
          <w:szCs w:val="24"/>
          <w:lang w:val="ro-RO"/>
        </w:rPr>
        <w:t>(</w:t>
      </w:r>
      <w:r w:rsidR="00DC65FC" w:rsidRPr="009878D4">
        <w:rPr>
          <w:rFonts w:asciiTheme="minorHAnsi" w:eastAsia="Trebuchet MS" w:hAnsiTheme="minorHAnsi" w:cstheme="minorHAnsi"/>
          <w:color w:val="002060"/>
          <w:spacing w:val="-1"/>
          <w:w w:val="103"/>
          <w:sz w:val="24"/>
          <w:szCs w:val="24"/>
          <w:lang w:val="ro-RO"/>
        </w:rPr>
        <w:t>17</w:t>
      </w:r>
      <w:r w:rsidRPr="009878D4">
        <w:rPr>
          <w:rFonts w:asciiTheme="minorHAnsi" w:eastAsia="Trebuchet MS" w:hAnsiTheme="minorHAnsi" w:cstheme="minorHAnsi"/>
          <w:color w:val="002060"/>
          <w:spacing w:val="-1"/>
          <w:w w:val="103"/>
          <w:sz w:val="24"/>
          <w:szCs w:val="24"/>
          <w:lang w:val="ro-RO"/>
        </w:rPr>
        <w:t>).</w:t>
      </w:r>
    </w:p>
    <w:p w14:paraId="64D9477F" w14:textId="11997C21" w:rsidR="00A10484" w:rsidRPr="009878D4" w:rsidRDefault="00A10484" w:rsidP="006B64F9">
      <w:pPr>
        <w:spacing w:before="60"/>
        <w:ind w:left="133" w:right="24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21</w:t>
      </w:r>
      <w:r w:rsidRPr="009878D4">
        <w:rPr>
          <w:rFonts w:asciiTheme="minorHAnsi" w:eastAsia="Trebuchet MS" w:hAnsiTheme="minorHAnsi" w:cstheme="minorHAnsi"/>
          <w:color w:val="002060"/>
          <w:sz w:val="24"/>
          <w:szCs w:val="24"/>
          <w:lang w:val="ro-RO"/>
        </w:rPr>
        <w:t>) Se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aplică</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mod </w:t>
      </w:r>
      <w:r w:rsidRPr="009878D4">
        <w:rPr>
          <w:rFonts w:asciiTheme="minorHAnsi" w:eastAsia="Trebuchet MS" w:hAnsiTheme="minorHAnsi" w:cstheme="minorHAnsi"/>
          <w:color w:val="002060"/>
          <w:spacing w:val="-1"/>
          <w:w w:val="103"/>
          <w:sz w:val="24"/>
          <w:szCs w:val="24"/>
          <w:lang w:val="ro-RO"/>
        </w:rPr>
        <w:t>corespun</w:t>
      </w:r>
      <w:r w:rsidRPr="009878D4">
        <w:rPr>
          <w:rFonts w:asciiTheme="minorHAnsi" w:eastAsia="Trebuchet MS" w:hAnsiTheme="minorHAnsi" w:cstheme="minorHAnsi"/>
          <w:color w:val="002060"/>
          <w:w w:val="103"/>
          <w:sz w:val="24"/>
          <w:szCs w:val="24"/>
          <w:lang w:val="ro-RO"/>
        </w:rPr>
        <w:t>z</w:t>
      </w:r>
      <w:r w:rsidRPr="009878D4">
        <w:rPr>
          <w:rFonts w:asciiTheme="minorHAnsi" w:eastAsia="Trebuchet MS" w:hAnsiTheme="minorHAnsi" w:cstheme="minorHAnsi"/>
          <w:color w:val="002060"/>
          <w:spacing w:val="-1"/>
          <w:w w:val="103"/>
          <w:sz w:val="24"/>
          <w:szCs w:val="24"/>
          <w:lang w:val="ro-RO"/>
        </w:rPr>
        <w:t>ător</w:t>
      </w:r>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pacing w:val="-1"/>
          <w:sz w:val="24"/>
          <w:szCs w:val="24"/>
          <w:lang w:val="ro-RO"/>
        </w:rPr>
        <w:t>dispoz</w:t>
      </w:r>
      <w:r w:rsidRPr="009878D4">
        <w:rPr>
          <w:rFonts w:asciiTheme="minorHAnsi" w:eastAsia="Trebuchet MS" w:hAnsiTheme="minorHAnsi" w:cstheme="minorHAnsi"/>
          <w:color w:val="002060"/>
          <w:spacing w:val="1"/>
          <w:sz w:val="24"/>
          <w:szCs w:val="24"/>
          <w:lang w:val="ro-RO"/>
        </w:rPr>
        <w:t>ițiil</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pacing w:val="-1"/>
          <w:sz w:val="24"/>
          <w:szCs w:val="24"/>
          <w:lang w:val="ro-RO"/>
        </w:rPr>
        <w:t>egi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6"/>
          <w:sz w:val="24"/>
          <w:szCs w:val="24"/>
          <w:lang w:val="ro-RO"/>
        </w:rPr>
        <w:t xml:space="preserve"> </w:t>
      </w:r>
      <w:r w:rsidR="006A7E03" w:rsidRPr="009878D4">
        <w:rPr>
          <w:rFonts w:asciiTheme="minorHAnsi" w:eastAsia="Trebuchet MS" w:hAnsiTheme="minorHAnsi" w:cstheme="minorHAnsi"/>
          <w:color w:val="002060"/>
          <w:spacing w:val="-1"/>
          <w:sz w:val="24"/>
          <w:szCs w:val="24"/>
          <w:lang w:val="ro-RO"/>
        </w:rPr>
        <w:t>n</w:t>
      </w:r>
      <w:r w:rsidR="00022E18" w:rsidRPr="009878D4">
        <w:rPr>
          <w:rFonts w:asciiTheme="minorHAnsi" w:eastAsia="Trebuchet MS" w:hAnsiTheme="minorHAnsi" w:cstheme="minorHAnsi"/>
          <w:color w:val="002060"/>
          <w:spacing w:val="-1"/>
          <w:sz w:val="24"/>
          <w:szCs w:val="24"/>
          <w:lang w:val="ro-RO"/>
        </w:rPr>
        <w:t>r.</w:t>
      </w:r>
      <w:r w:rsidR="00022E18"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207/2015,</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modifi</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1"/>
          <w:sz w:val="24"/>
          <w:szCs w:val="24"/>
          <w:lang w:val="ro-RO"/>
        </w:rPr>
        <w:t>ăril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complet</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pacing w:val="-1"/>
          <w:sz w:val="24"/>
          <w:szCs w:val="24"/>
          <w:lang w:val="ro-RO"/>
        </w:rPr>
        <w:t>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ulterioare</w:t>
      </w:r>
      <w:r w:rsidRPr="009878D4">
        <w:rPr>
          <w:rFonts w:asciiTheme="minorHAnsi" w:eastAsia="Trebuchet MS" w:hAnsiTheme="minorHAnsi" w:cstheme="minorHAnsi"/>
          <w:color w:val="002060"/>
          <w:sz w:val="24"/>
          <w:szCs w:val="24"/>
          <w:lang w:val="ro-RO"/>
        </w:rPr>
        <w:t xml:space="preserve">, acolo </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und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OU</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5"/>
          <w:sz w:val="24"/>
          <w:szCs w:val="24"/>
          <w:lang w:val="ro-RO"/>
        </w:rPr>
        <w:t xml:space="preserve"> </w:t>
      </w:r>
      <w:r w:rsidR="00846491" w:rsidRPr="009878D4">
        <w:rPr>
          <w:rFonts w:asciiTheme="minorHAnsi" w:eastAsia="Trebuchet MS" w:hAnsiTheme="minorHAnsi" w:cstheme="minorHAnsi"/>
          <w:color w:val="002060"/>
          <w:spacing w:val="5"/>
          <w:sz w:val="24"/>
          <w:szCs w:val="24"/>
          <w:lang w:val="ro-RO"/>
        </w:rPr>
        <w:t xml:space="preserve">nr.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 xml:space="preserve">u  </w:t>
      </w:r>
      <w:r w:rsidRPr="009878D4">
        <w:rPr>
          <w:rFonts w:asciiTheme="minorHAnsi" w:eastAsia="Trebuchet MS" w:hAnsiTheme="minorHAnsi" w:cstheme="minorHAnsi"/>
          <w:color w:val="002060"/>
          <w:spacing w:val="-1"/>
          <w:sz w:val="24"/>
          <w:szCs w:val="24"/>
          <w:lang w:val="ro-RO"/>
        </w:rPr>
        <w:t>dispun</w:t>
      </w:r>
      <w:r w:rsidRPr="009878D4">
        <w:rPr>
          <w:rFonts w:asciiTheme="minorHAnsi" w:eastAsia="Trebuchet MS" w:hAnsiTheme="minorHAnsi" w:cstheme="minorHAnsi"/>
          <w:color w:val="002060"/>
          <w:sz w:val="24"/>
          <w:szCs w:val="24"/>
          <w:lang w:val="ro-RO"/>
        </w:rPr>
        <w:t>e.</w:t>
      </w:r>
    </w:p>
    <w:p w14:paraId="7E98BAFC" w14:textId="483BBE20"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22</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putea</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beneficia</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prefinanţare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beneficiarul/liderul</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parteneriat/partenerii,</w:t>
      </w:r>
      <w:r w:rsidRPr="009878D4">
        <w:rPr>
          <w:rFonts w:asciiTheme="minorHAnsi" w:eastAsia="Trebuchet MS" w:hAnsiTheme="minorHAnsi" w:cstheme="minorHAnsi"/>
          <w:color w:val="002060"/>
          <w:spacing w:val="3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alţii</w:t>
      </w:r>
      <w:proofErr w:type="spellEnd"/>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decât</w:t>
      </w:r>
      <w:r w:rsidRPr="009878D4">
        <w:rPr>
          <w:rFonts w:asciiTheme="minorHAnsi" w:eastAsia="Trebuchet MS" w:hAnsiTheme="minorHAnsi" w:cstheme="minorHAnsi"/>
          <w:color w:val="002060"/>
          <w:spacing w:val="5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instituţii</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 xml:space="preserve">publice,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e/au</w:t>
      </w:r>
      <w:r w:rsidRPr="009878D4">
        <w:rPr>
          <w:rFonts w:asciiTheme="minorHAnsi" w:eastAsia="Trebuchet MS" w:hAnsiTheme="minorHAnsi" w:cstheme="minorHAnsi"/>
          <w:color w:val="002060"/>
          <w:spacing w:val="46"/>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obligaţi</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deschidă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u</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cont </w:t>
      </w:r>
      <w:r w:rsidRPr="009878D4">
        <w:rPr>
          <w:rFonts w:asciiTheme="minorHAnsi" w:eastAsia="Trebuchet MS" w:hAnsiTheme="minorHAnsi" w:cstheme="minorHAnsi"/>
          <w:color w:val="002060"/>
          <w:spacing w:val="-1"/>
          <w:sz w:val="24"/>
          <w:szCs w:val="24"/>
          <w:lang w:val="ro-RO"/>
        </w:rPr>
        <w:t>dedica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exclusi</w:t>
      </w:r>
      <w:r w:rsidRPr="009878D4">
        <w:rPr>
          <w:rFonts w:asciiTheme="minorHAnsi" w:eastAsia="Trebuchet MS" w:hAnsiTheme="minorHAnsi" w:cstheme="minorHAnsi"/>
          <w:color w:val="002060"/>
          <w:sz w:val="24"/>
          <w:szCs w:val="24"/>
          <w:lang w:val="ro-RO"/>
        </w:rPr>
        <w:t>v</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primire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prefinanţări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4"/>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efectuarea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cheltuie</w:t>
      </w:r>
      <w:r w:rsidRPr="009878D4">
        <w:rPr>
          <w:rFonts w:asciiTheme="minorHAnsi" w:eastAsia="Trebuchet MS" w:hAnsiTheme="minorHAnsi" w:cstheme="minorHAnsi"/>
          <w:color w:val="002060"/>
          <w:spacing w:val="-3"/>
          <w:sz w:val="24"/>
          <w:szCs w:val="24"/>
          <w:lang w:val="ro-RO"/>
        </w:rPr>
        <w:t>l</w:t>
      </w:r>
      <w:r w:rsidRPr="009878D4">
        <w:rPr>
          <w:rFonts w:asciiTheme="minorHAnsi" w:eastAsia="Trebuchet MS" w:hAnsiTheme="minorHAnsi" w:cstheme="minorHAnsi"/>
          <w:color w:val="002060"/>
          <w:sz w:val="24"/>
          <w:szCs w:val="24"/>
          <w:lang w:val="ro-RO"/>
        </w:rPr>
        <w:t>ilor</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fost </w:t>
      </w:r>
      <w:r w:rsidRPr="009878D4">
        <w:rPr>
          <w:rFonts w:asciiTheme="minorHAnsi" w:eastAsia="Trebuchet MS" w:hAnsiTheme="minorHAnsi" w:cstheme="minorHAnsi"/>
          <w:color w:val="002060"/>
          <w:sz w:val="24"/>
          <w:szCs w:val="24"/>
          <w:lang w:val="ro-RO"/>
        </w:rPr>
        <w:t>solicitată</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w w:val="103"/>
          <w:sz w:val="24"/>
          <w:szCs w:val="24"/>
          <w:lang w:val="ro-RO"/>
        </w:rPr>
        <w:t>aceasta.</w:t>
      </w:r>
    </w:p>
    <w:p w14:paraId="444A4C4F" w14:textId="36F9BE0C" w:rsidR="00A10484" w:rsidRPr="009878D4" w:rsidRDefault="00A10484" w:rsidP="006B64F9">
      <w:pPr>
        <w:spacing w:before="60"/>
        <w:ind w:left="133" w:right="241"/>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23</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primite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prefinanţare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aferente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acelor</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puri</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cheltuieli</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2"/>
          <w:sz w:val="24"/>
          <w:szCs w:val="24"/>
          <w:lang w:val="ro-RO"/>
        </w:rPr>
        <w:t>po</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fi </w:t>
      </w:r>
      <w:r w:rsidRPr="009878D4">
        <w:rPr>
          <w:rFonts w:asciiTheme="minorHAnsi" w:eastAsia="Trebuchet MS" w:hAnsiTheme="minorHAnsi" w:cstheme="minorHAnsi"/>
          <w:color w:val="002060"/>
          <w:spacing w:val="-1"/>
          <w:sz w:val="24"/>
          <w:szCs w:val="24"/>
          <w:lang w:val="ro-RO"/>
        </w:rPr>
        <w:t>efectuat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contu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deschi</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Trezoreri</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Statului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potrivi</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reglementărilo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vigoare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pot </w:t>
      </w:r>
      <w:r w:rsidRPr="009878D4">
        <w:rPr>
          <w:rFonts w:asciiTheme="minorHAnsi" w:eastAsia="Trebuchet MS" w:hAnsiTheme="minorHAnsi" w:cstheme="minorHAnsi"/>
          <w:color w:val="002060"/>
          <w:spacing w:val="-1"/>
          <w:sz w:val="24"/>
          <w:szCs w:val="24"/>
          <w:lang w:val="ro-RO"/>
        </w:rPr>
        <w:t>f</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 xml:space="preserve">transferate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beneficia</w:t>
      </w:r>
      <w:r w:rsidRPr="009878D4">
        <w:rPr>
          <w:rFonts w:asciiTheme="minorHAnsi" w:eastAsia="Trebuchet MS" w:hAnsiTheme="minorHAnsi" w:cstheme="minorHAnsi"/>
          <w:color w:val="002060"/>
          <w:spacing w:val="-1"/>
          <w:sz w:val="24"/>
          <w:szCs w:val="24"/>
          <w:lang w:val="ro-RO"/>
        </w:rPr>
        <w:t>r/partene</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conturi</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z w:val="24"/>
          <w:szCs w:val="24"/>
          <w:lang w:val="ro-RO"/>
        </w:rPr>
        <w:t xml:space="preserve">deschise </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bănc</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 xml:space="preserve">comerciale, </w:t>
      </w:r>
      <w:r w:rsidRPr="009878D4">
        <w:rPr>
          <w:rFonts w:asciiTheme="minorHAnsi" w:eastAsia="Trebuchet MS" w:hAnsiTheme="minorHAnsi" w:cstheme="minorHAnsi"/>
          <w:color w:val="002060"/>
          <w:w w:val="103"/>
          <w:sz w:val="24"/>
          <w:szCs w:val="24"/>
          <w:lang w:val="ro-RO"/>
        </w:rPr>
        <w:t xml:space="preserve">cu </w:t>
      </w:r>
      <w:proofErr w:type="spellStart"/>
      <w:r w:rsidRPr="009878D4">
        <w:rPr>
          <w:rFonts w:asciiTheme="minorHAnsi" w:eastAsia="Trebuchet MS" w:hAnsiTheme="minorHAnsi" w:cstheme="minorHAnsi"/>
          <w:color w:val="002060"/>
          <w:sz w:val="24"/>
          <w:szCs w:val="24"/>
          <w:lang w:val="ro-RO"/>
        </w:rPr>
        <w:t>condiţia</w:t>
      </w:r>
      <w:proofErr w:type="spellEnd"/>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efectuării</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respective</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z w:val="24"/>
          <w:szCs w:val="24"/>
          <w:lang w:val="ro-RO"/>
        </w:rPr>
        <w:t>ermen</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maximu</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zil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la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efectuării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w w:val="103"/>
          <w:sz w:val="24"/>
          <w:szCs w:val="24"/>
          <w:lang w:val="ro-RO"/>
        </w:rPr>
        <w:t>transferului.</w:t>
      </w:r>
    </w:p>
    <w:p w14:paraId="715E48CA" w14:textId="68729D31"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24</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Sum</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reprezentând</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dob</w:t>
      </w:r>
      <w:r w:rsidRPr="009878D4">
        <w:rPr>
          <w:rFonts w:asciiTheme="minorHAnsi" w:eastAsia="Trebuchet MS" w:hAnsiTheme="minorHAnsi" w:cstheme="minorHAnsi"/>
          <w:color w:val="002060"/>
          <w:spacing w:val="1"/>
          <w:sz w:val="24"/>
          <w:szCs w:val="24"/>
          <w:lang w:val="ro-RO"/>
        </w:rPr>
        <w:t>â</w:t>
      </w:r>
      <w:r w:rsidRPr="009878D4">
        <w:rPr>
          <w:rFonts w:asciiTheme="minorHAnsi" w:eastAsia="Trebuchet MS" w:hAnsiTheme="minorHAnsi" w:cstheme="minorHAnsi"/>
          <w:color w:val="002060"/>
          <w:spacing w:val="-1"/>
          <w:sz w:val="24"/>
          <w:szCs w:val="24"/>
          <w:lang w:val="ro-RO"/>
        </w:rPr>
        <w:t>nd</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netă,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respectiv</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difere</w:t>
      </w:r>
      <w:r w:rsidRPr="009878D4">
        <w:rPr>
          <w:rFonts w:asciiTheme="minorHAnsi" w:eastAsia="Trebuchet MS" w:hAnsiTheme="minorHAnsi" w:cstheme="minorHAnsi"/>
          <w:color w:val="002060"/>
          <w:spacing w:val="-1"/>
          <w:sz w:val="24"/>
          <w:szCs w:val="24"/>
          <w:lang w:val="ro-RO"/>
        </w:rPr>
        <w:t>nț</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dintre</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dobanda</w:t>
      </w:r>
      <w:proofErr w:type="spellEnd"/>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brută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acumulată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conturil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sz w:val="24"/>
          <w:szCs w:val="24"/>
          <w:lang w:val="ro-RO"/>
        </w:rPr>
        <w:t>prevă</w:t>
      </w:r>
      <w:r w:rsidRPr="009878D4">
        <w:rPr>
          <w:rFonts w:asciiTheme="minorHAnsi" w:eastAsia="Trebuchet MS" w:hAnsiTheme="minorHAnsi" w:cstheme="minorHAnsi"/>
          <w:color w:val="002060"/>
          <w:sz w:val="24"/>
          <w:szCs w:val="24"/>
          <w:lang w:val="ro-RO"/>
        </w:rPr>
        <w:t>zute</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w:t>
      </w:r>
      <w:r w:rsidR="00DC65FC" w:rsidRPr="009878D4">
        <w:rPr>
          <w:rFonts w:asciiTheme="minorHAnsi" w:eastAsia="Trebuchet MS" w:hAnsiTheme="minorHAnsi" w:cstheme="minorHAnsi"/>
          <w:color w:val="002060"/>
          <w:spacing w:val="-1"/>
          <w:sz w:val="24"/>
          <w:szCs w:val="24"/>
          <w:lang w:val="ro-RO"/>
        </w:rPr>
        <w:t>23</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(3</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corespun</w:t>
      </w:r>
      <w:r w:rsidRPr="009878D4">
        <w:rPr>
          <w:rFonts w:asciiTheme="minorHAnsi" w:eastAsia="Trebuchet MS" w:hAnsiTheme="minorHAnsi" w:cstheme="minorHAnsi"/>
          <w:color w:val="002060"/>
          <w:spacing w:val="2"/>
          <w:sz w:val="24"/>
          <w:szCs w:val="24"/>
          <w:lang w:val="ro-RO"/>
        </w:rPr>
        <w:t>z</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toare  sumelor</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w w:val="103"/>
          <w:sz w:val="24"/>
          <w:szCs w:val="24"/>
          <w:lang w:val="ro-RO"/>
        </w:rPr>
        <w:t>prefina</w:t>
      </w:r>
      <w:r w:rsidRPr="009878D4">
        <w:rPr>
          <w:rFonts w:asciiTheme="minorHAnsi" w:eastAsia="Trebuchet MS" w:hAnsiTheme="minorHAnsi" w:cstheme="minorHAnsi"/>
          <w:color w:val="002060"/>
          <w:spacing w:val="-1"/>
          <w:w w:val="103"/>
          <w:sz w:val="24"/>
          <w:szCs w:val="24"/>
          <w:lang w:val="ro-RO"/>
        </w:rPr>
        <w:t>n</w:t>
      </w:r>
      <w:r w:rsidRPr="009878D4">
        <w:rPr>
          <w:rFonts w:asciiTheme="minorHAnsi" w:eastAsia="Trebuchet MS" w:hAnsiTheme="minorHAnsi" w:cstheme="minorHAnsi"/>
          <w:color w:val="002060"/>
          <w:spacing w:val="-3"/>
          <w:w w:val="103"/>
          <w:sz w:val="24"/>
          <w:szCs w:val="24"/>
          <w:lang w:val="ro-RO"/>
        </w:rPr>
        <w:t>ț</w:t>
      </w:r>
      <w:r w:rsidRPr="009878D4">
        <w:rPr>
          <w:rFonts w:asciiTheme="minorHAnsi" w:eastAsia="Trebuchet MS" w:hAnsiTheme="minorHAnsi" w:cstheme="minorHAnsi"/>
          <w:color w:val="002060"/>
          <w:spacing w:val="4"/>
          <w:w w:val="103"/>
          <w:sz w:val="24"/>
          <w:szCs w:val="24"/>
          <w:lang w:val="ro-RO"/>
        </w:rPr>
        <w:t>a</w:t>
      </w:r>
      <w:r w:rsidRPr="009878D4">
        <w:rPr>
          <w:rFonts w:asciiTheme="minorHAnsi" w:eastAsia="Trebuchet MS" w:hAnsiTheme="minorHAnsi" w:cstheme="minorHAnsi"/>
          <w:color w:val="002060"/>
          <w:spacing w:val="-4"/>
          <w:w w:val="103"/>
          <w:sz w:val="24"/>
          <w:szCs w:val="24"/>
          <w:lang w:val="ro-RO"/>
        </w:rPr>
        <w:t>r</w:t>
      </w:r>
      <w:r w:rsidRPr="009878D4">
        <w:rPr>
          <w:rFonts w:asciiTheme="minorHAnsi" w:eastAsia="Trebuchet MS" w:hAnsiTheme="minorHAnsi" w:cstheme="minorHAnsi"/>
          <w:color w:val="002060"/>
          <w:w w:val="103"/>
          <w:sz w:val="24"/>
          <w:szCs w:val="24"/>
          <w:lang w:val="ro-RO"/>
        </w:rPr>
        <w:t xml:space="preserve">e </w:t>
      </w:r>
      <w:r w:rsidR="00FD65CD" w:rsidRPr="009878D4">
        <w:rPr>
          <w:rFonts w:asciiTheme="minorHAnsi" w:eastAsia="Trebuchet MS" w:hAnsiTheme="minorHAnsi" w:cstheme="minorHAnsi"/>
          <w:color w:val="002060"/>
          <w:spacing w:val="-4"/>
          <w:sz w:val="24"/>
          <w:szCs w:val="24"/>
          <w:lang w:val="ro-RO"/>
        </w:rPr>
        <w:t>r</w:t>
      </w:r>
      <w:r w:rsidR="00FD65CD" w:rsidRPr="009878D4">
        <w:rPr>
          <w:rFonts w:asciiTheme="minorHAnsi" w:eastAsia="Trebuchet MS" w:hAnsiTheme="minorHAnsi" w:cstheme="minorHAnsi"/>
          <w:color w:val="002060"/>
          <w:spacing w:val="1"/>
          <w:sz w:val="24"/>
          <w:szCs w:val="24"/>
          <w:lang w:val="ro-RO"/>
        </w:rPr>
        <w:t>ă</w:t>
      </w:r>
      <w:r w:rsidR="00FD65CD" w:rsidRPr="009878D4">
        <w:rPr>
          <w:rFonts w:asciiTheme="minorHAnsi" w:eastAsia="Trebuchet MS" w:hAnsiTheme="minorHAnsi" w:cstheme="minorHAnsi"/>
          <w:color w:val="002060"/>
          <w:spacing w:val="-1"/>
          <w:sz w:val="24"/>
          <w:szCs w:val="24"/>
          <w:lang w:val="ro-RO"/>
        </w:rPr>
        <w:t>mas</w:t>
      </w:r>
      <w:r w:rsidR="00FD65CD"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z w:val="24"/>
          <w:szCs w:val="24"/>
          <w:lang w:val="ro-RO"/>
        </w:rPr>
        <w:t xml:space="preserve">disponibile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 xml:space="preserve">conturi,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cumulat</w:t>
      </w:r>
      <w:r w:rsidRPr="009878D4">
        <w:rPr>
          <w:rFonts w:asciiTheme="minorHAnsi" w:eastAsia="Trebuchet MS" w:hAnsiTheme="minorHAnsi" w:cstheme="minorHAnsi"/>
          <w:color w:val="002060"/>
          <w:sz w:val="24"/>
          <w:szCs w:val="24"/>
          <w:lang w:val="ro-RO"/>
        </w:rPr>
        <w:t xml:space="preserve">ă </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impozitelo</w:t>
      </w:r>
      <w:r w:rsidRPr="009878D4">
        <w:rPr>
          <w:rFonts w:asciiTheme="minorHAnsi" w:eastAsia="Trebuchet MS" w:hAnsiTheme="minorHAnsi" w:cstheme="minorHAnsi"/>
          <w:color w:val="002060"/>
          <w:sz w:val="24"/>
          <w:szCs w:val="24"/>
          <w:lang w:val="ro-RO"/>
        </w:rPr>
        <w:t xml:space="preserve">r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 xml:space="preserve">dobânzii </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și </w:t>
      </w:r>
      <w:r w:rsidRPr="009878D4">
        <w:rPr>
          <w:rFonts w:asciiTheme="minorHAnsi" w:eastAsia="Trebuchet MS" w:hAnsiTheme="minorHAnsi" w:cstheme="minorHAnsi"/>
          <w:color w:val="002060"/>
          <w:spacing w:val="-1"/>
          <w:sz w:val="24"/>
          <w:szCs w:val="24"/>
          <w:lang w:val="ro-RO"/>
        </w:rPr>
        <w:t>comisioanelo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conturilor</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respective,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raporteaz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și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vire</w:t>
      </w:r>
      <w:r w:rsidRPr="009878D4">
        <w:rPr>
          <w:rFonts w:asciiTheme="minorHAnsi" w:eastAsia="Trebuchet MS" w:hAnsiTheme="minorHAnsi" w:cstheme="minorHAnsi"/>
          <w:color w:val="002060"/>
          <w:spacing w:val="-1"/>
          <w:sz w:val="24"/>
          <w:szCs w:val="24"/>
          <w:lang w:val="ro-RO"/>
        </w:rPr>
        <w:t>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w w:val="103"/>
          <w:sz w:val="24"/>
          <w:szCs w:val="24"/>
          <w:lang w:val="ro-RO"/>
        </w:rPr>
        <w:t xml:space="preserve">contul </w:t>
      </w:r>
      <w:r w:rsidRPr="009878D4">
        <w:rPr>
          <w:rFonts w:asciiTheme="minorHAnsi" w:eastAsia="Trebuchet MS" w:hAnsiTheme="minorHAnsi" w:cstheme="minorHAnsi"/>
          <w:color w:val="002060"/>
          <w:sz w:val="24"/>
          <w:szCs w:val="24"/>
          <w:lang w:val="ro-RO"/>
        </w:rPr>
        <w:t xml:space="preserve">indicat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aceast</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notificare</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3"/>
          <w:sz w:val="24"/>
          <w:szCs w:val="24"/>
          <w:lang w:val="ro-RO"/>
        </w:rPr>
        <w:t>v</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n</w:t>
      </w:r>
      <w:r w:rsidRPr="009878D4">
        <w:rPr>
          <w:rFonts w:asciiTheme="minorHAnsi" w:eastAsia="Trebuchet MS" w:hAnsiTheme="minorHAnsi" w:cstheme="minorHAnsi"/>
          <w:color w:val="002060"/>
          <w:sz w:val="24"/>
          <w:szCs w:val="24"/>
          <w:lang w:val="ro-RO"/>
        </w:rPr>
        <w:t xml:space="preserve">d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acordare</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prefina</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țării</w:t>
      </w:r>
      <w:proofErr w:type="spellEnd"/>
      <w:r w:rsidRPr="009878D4">
        <w:rPr>
          <w:rFonts w:asciiTheme="minorHAnsi" w:eastAsia="Trebuchet MS" w:hAnsiTheme="minorHAnsi" w:cstheme="minorHAnsi"/>
          <w:color w:val="002060"/>
          <w:sz w:val="24"/>
          <w:szCs w:val="24"/>
          <w:lang w:val="ro-RO"/>
        </w:rPr>
        <w:t>, cel</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pacing w:val="-1"/>
          <w:sz w:val="24"/>
          <w:szCs w:val="24"/>
          <w:lang w:val="ro-RO"/>
        </w:rPr>
        <w:t>târzi</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 xml:space="preserve">nainte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depunerea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ultimei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cereri</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rambursare.</w:t>
      </w:r>
    </w:p>
    <w:p w14:paraId="491B6245" w14:textId="3456CF5D"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25</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pacing w:val="-1"/>
          <w:sz w:val="24"/>
          <w:szCs w:val="24"/>
          <w:lang w:val="ro-RO"/>
        </w:rPr>
        <w:t>cazu</w:t>
      </w:r>
      <w:r w:rsidRPr="009878D4">
        <w:rPr>
          <w:rFonts w:asciiTheme="minorHAnsi" w:eastAsia="Trebuchet MS" w:hAnsiTheme="minorHAnsi" w:cstheme="minorHAnsi"/>
          <w:color w:val="002060"/>
          <w:sz w:val="24"/>
          <w:szCs w:val="24"/>
          <w:lang w:val="ro-RO"/>
        </w:rPr>
        <w:t>l  în</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 beneficiarul/liderul</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parteneriat/partenerii</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pacing w:val="-2"/>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efectuează </w:t>
      </w:r>
      <w:r w:rsidRPr="009878D4">
        <w:rPr>
          <w:rFonts w:asciiTheme="minorHAnsi" w:eastAsia="Trebuchet MS" w:hAnsiTheme="minorHAnsi" w:cstheme="minorHAnsi"/>
          <w:color w:val="002060"/>
          <w:sz w:val="24"/>
          <w:szCs w:val="24"/>
          <w:lang w:val="ro-RO"/>
        </w:rPr>
        <w:t>viramentul,</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 xml:space="preserve">u </w:t>
      </w:r>
      <w:r w:rsidRPr="009878D4">
        <w:rPr>
          <w:rFonts w:asciiTheme="minorHAnsi" w:eastAsia="Trebuchet MS" w:hAnsiTheme="minorHAnsi" w:cstheme="minorHAnsi"/>
          <w:color w:val="002060"/>
          <w:spacing w:val="-1"/>
          <w:sz w:val="24"/>
          <w:szCs w:val="24"/>
          <w:lang w:val="ro-RO"/>
        </w:rPr>
        <w:t>sun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identificate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concordanț</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între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vi</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w:t>
      </w:r>
      <w:r w:rsidR="00DC65FC" w:rsidRPr="009878D4">
        <w:rPr>
          <w:rFonts w:asciiTheme="minorHAnsi" w:eastAsia="Trebuchet MS" w:hAnsiTheme="minorHAnsi" w:cstheme="minorHAnsi"/>
          <w:color w:val="002060"/>
          <w:sz w:val="24"/>
          <w:szCs w:val="24"/>
          <w:lang w:val="ro-RO"/>
        </w:rPr>
        <w:t>24</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și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pacing w:val="-1"/>
          <w:sz w:val="24"/>
          <w:szCs w:val="24"/>
          <w:lang w:val="ro-RO"/>
        </w:rPr>
        <w:t>rezultat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verificare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pacing w:val="-1"/>
          <w:sz w:val="24"/>
          <w:szCs w:val="24"/>
          <w:lang w:val="ro-RO"/>
        </w:rPr>
        <w:t>documentelo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financiare</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proiectului,</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AM </w:t>
      </w:r>
      <w:r w:rsidRPr="009878D4">
        <w:rPr>
          <w:rFonts w:asciiTheme="minorHAnsi" w:eastAsia="Trebuchet MS" w:hAnsiTheme="minorHAnsi" w:cstheme="minorHAnsi"/>
          <w:color w:val="002060"/>
          <w:sz w:val="24"/>
          <w:szCs w:val="24"/>
          <w:lang w:val="ro-RO"/>
        </w:rPr>
        <w:t>are</w:t>
      </w:r>
      <w:r w:rsidRPr="009878D4">
        <w:rPr>
          <w:rFonts w:asciiTheme="minorHAnsi" w:eastAsia="Trebuchet MS" w:hAnsiTheme="minorHAnsi" w:cstheme="minorHAnsi"/>
          <w:color w:val="002060"/>
          <w:spacing w:val="1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face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deducerile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necesare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rambursarea</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aferentă</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fondurilor</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europene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7"/>
          <w:sz w:val="24"/>
          <w:szCs w:val="24"/>
          <w:lang w:val="ro-RO"/>
        </w:rPr>
        <w:t xml:space="preserve"> </w:t>
      </w:r>
      <w:proofErr w:type="spellStart"/>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z w:val="24"/>
          <w:szCs w:val="24"/>
          <w:lang w:val="ro-RO"/>
        </w:rPr>
        <w:t>ofinanţării</w:t>
      </w:r>
      <w:proofErr w:type="spellEnd"/>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public</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2"/>
          <w:sz w:val="24"/>
          <w:szCs w:val="24"/>
          <w:lang w:val="ro-RO"/>
        </w:rPr>
        <w:t>as</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pacing w:val="-1"/>
          <w:sz w:val="24"/>
          <w:szCs w:val="24"/>
          <w:lang w:val="ro-RO"/>
        </w:rPr>
        <w:t>gurat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bugetul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stat,</w:t>
      </w:r>
      <w:r w:rsidRPr="009878D4">
        <w:rPr>
          <w:rFonts w:asciiTheme="minorHAnsi" w:eastAsia="Trebuchet MS" w:hAnsiTheme="minorHAnsi" w:cstheme="minorHAnsi"/>
          <w:color w:val="002060"/>
          <w:spacing w:val="1"/>
          <w:sz w:val="24"/>
          <w:szCs w:val="24"/>
          <w:lang w:val="ro-RO"/>
        </w:rPr>
        <w:t xml:space="preserve"> ce</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2"/>
          <w:sz w:val="24"/>
          <w:szCs w:val="24"/>
          <w:lang w:val="ro-RO"/>
        </w:rPr>
        <w:t>m</w:t>
      </w:r>
      <w:r w:rsidRPr="009878D4">
        <w:rPr>
          <w:rFonts w:asciiTheme="minorHAnsi" w:eastAsia="Trebuchet MS" w:hAnsiTheme="minorHAnsi" w:cstheme="minorHAnsi"/>
          <w:color w:val="002060"/>
          <w:sz w:val="24"/>
          <w:szCs w:val="24"/>
          <w:lang w:val="ro-RO"/>
        </w:rPr>
        <w:t>ai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târziu</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rambursare </w:t>
      </w:r>
      <w:r w:rsidRPr="009878D4">
        <w:rPr>
          <w:rFonts w:asciiTheme="minorHAnsi" w:eastAsia="Trebuchet MS" w:hAnsiTheme="minorHAnsi" w:cstheme="minorHAnsi"/>
          <w:color w:val="002060"/>
          <w:w w:val="103"/>
          <w:sz w:val="24"/>
          <w:szCs w:val="24"/>
          <w:lang w:val="ro-RO"/>
        </w:rPr>
        <w:t>finală.</w:t>
      </w:r>
    </w:p>
    <w:p w14:paraId="3A95D8B1" w14:textId="015DE6F9" w:rsidR="00A10484" w:rsidRPr="009878D4" w:rsidRDefault="00A10484" w:rsidP="006B64F9">
      <w:pPr>
        <w:spacing w:before="60"/>
        <w:ind w:left="133" w:right="24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7B25F9" w:rsidRPr="009878D4">
        <w:rPr>
          <w:rFonts w:asciiTheme="minorHAnsi" w:eastAsia="Trebuchet MS" w:hAnsiTheme="minorHAnsi" w:cstheme="minorHAnsi"/>
          <w:color w:val="002060"/>
          <w:sz w:val="24"/>
          <w:szCs w:val="24"/>
          <w:lang w:val="ro-RO"/>
        </w:rPr>
        <w:t>26</w:t>
      </w:r>
      <w:r w:rsidRPr="009878D4">
        <w:rPr>
          <w:rFonts w:asciiTheme="minorHAnsi" w:eastAsia="Trebuchet MS" w:hAnsiTheme="minorHAnsi" w:cstheme="minorHAnsi"/>
          <w:color w:val="00206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Prefinanţarea</w:t>
      </w:r>
      <w:proofErr w:type="spellEnd"/>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acordată</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beneficiarului/liderului</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parteneriat/partenerului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are </w:t>
      </w:r>
      <w:r w:rsidRPr="009878D4">
        <w:rPr>
          <w:rFonts w:asciiTheme="minorHAnsi" w:eastAsia="Trebuchet MS" w:hAnsiTheme="minorHAnsi" w:cstheme="minorHAnsi"/>
          <w:color w:val="002060"/>
          <w:sz w:val="24"/>
          <w:szCs w:val="24"/>
          <w:lang w:val="ro-RO"/>
        </w:rPr>
        <w:t>calitatea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ordonato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credite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bugetulu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local,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precum</w:t>
      </w:r>
      <w:r w:rsidRPr="009878D4">
        <w:rPr>
          <w:rFonts w:asciiTheme="minorHAnsi" w:eastAsia="Trebuchet MS" w:hAnsiTheme="minorHAnsi" w:cstheme="minorHAnsi"/>
          <w:color w:val="002060"/>
          <w:spacing w:val="1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 xml:space="preserve">beneficiarului/liderului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par</w:t>
      </w:r>
      <w:r w:rsidRPr="009878D4">
        <w:rPr>
          <w:rFonts w:asciiTheme="minorHAnsi" w:eastAsia="Trebuchet MS" w:hAnsiTheme="minorHAnsi" w:cstheme="minorHAnsi"/>
          <w:color w:val="002060"/>
          <w:sz w:val="24"/>
          <w:szCs w:val="24"/>
          <w:lang w:val="ro-RO"/>
        </w:rPr>
        <w:t>teneriat/partenerului</w:t>
      </w:r>
      <w:r w:rsidRPr="009878D4">
        <w:rPr>
          <w:rFonts w:asciiTheme="minorHAnsi" w:eastAsia="Trebuchet MS" w:hAnsiTheme="minorHAnsi" w:cstheme="minorHAnsi"/>
          <w:color w:val="002060"/>
          <w:spacing w:val="4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instituţie</w:t>
      </w:r>
      <w:proofErr w:type="spellEnd"/>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public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finanţat</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 xml:space="preserve">integral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venituri  proprii</w:t>
      </w:r>
      <w:r w:rsidRPr="009878D4">
        <w:rPr>
          <w:rFonts w:asciiTheme="minorHAnsi" w:eastAsia="Trebuchet MS" w:hAnsiTheme="minorHAnsi" w:cstheme="minorHAnsi"/>
          <w:color w:val="002060"/>
          <w:spacing w:val="57"/>
          <w:sz w:val="24"/>
          <w:szCs w:val="24"/>
          <w:lang w:val="ro-RO"/>
        </w:rPr>
        <w:t xml:space="preserve"> </w:t>
      </w:r>
      <w:proofErr w:type="spellStart"/>
      <w:r w:rsidRPr="009878D4">
        <w:rPr>
          <w:rFonts w:asciiTheme="minorHAnsi" w:eastAsia="Trebuchet MS" w:hAnsiTheme="minorHAnsi" w:cstheme="minorHAnsi"/>
          <w:color w:val="002060"/>
          <w:spacing w:val="-1"/>
          <w:w w:val="103"/>
          <w:sz w:val="24"/>
          <w:szCs w:val="24"/>
          <w:lang w:val="ro-RO"/>
        </w:rPr>
        <w:t>şi</w:t>
      </w:r>
      <w:proofErr w:type="spellEnd"/>
      <w:r w:rsidRPr="009878D4">
        <w:rPr>
          <w:rFonts w:asciiTheme="minorHAnsi" w:eastAsia="Trebuchet MS" w:hAnsiTheme="minorHAnsi" w:cstheme="minorHAnsi"/>
          <w:color w:val="002060"/>
          <w:spacing w:val="-1"/>
          <w:w w:val="103"/>
          <w:sz w:val="24"/>
          <w:szCs w:val="24"/>
          <w:lang w:val="ro-RO"/>
        </w:rPr>
        <w:t xml:space="preserve">/sau </w:t>
      </w:r>
      <w:proofErr w:type="spellStart"/>
      <w:r w:rsidRPr="009878D4">
        <w:rPr>
          <w:rFonts w:asciiTheme="minorHAnsi" w:eastAsia="Trebuchet MS" w:hAnsiTheme="minorHAnsi" w:cstheme="minorHAnsi"/>
          <w:color w:val="002060"/>
          <w:spacing w:val="-1"/>
          <w:sz w:val="24"/>
          <w:szCs w:val="24"/>
          <w:lang w:val="ro-RO"/>
        </w:rPr>
        <w:t>finanţat</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20"/>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parţia</w:t>
      </w:r>
      <w:r w:rsidRPr="009878D4">
        <w:rPr>
          <w:rFonts w:asciiTheme="minorHAnsi" w:eastAsia="Trebuchet MS" w:hAnsiTheme="minorHAnsi" w:cstheme="minorHAnsi"/>
          <w:color w:val="002060"/>
          <w:sz w:val="24"/>
          <w:szCs w:val="24"/>
          <w:lang w:val="ro-RO"/>
        </w:rPr>
        <w:t>l</w:t>
      </w:r>
      <w:proofErr w:type="spellEnd"/>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 bugetul</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stat,</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bugetul</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2"/>
          <w:sz w:val="24"/>
          <w:szCs w:val="24"/>
          <w:lang w:val="ro-RO"/>
        </w:rPr>
        <w:t>as</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gurărilo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sociale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1"/>
          <w:sz w:val="24"/>
          <w:szCs w:val="24"/>
          <w:lang w:val="ro-RO"/>
        </w:rPr>
        <w:t>sta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bugetele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speciale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rămas</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neutilizat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finel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exerciţiului</w:t>
      </w:r>
      <w:proofErr w:type="spellEnd"/>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bugetar</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ut</w:t>
      </w:r>
      <w:r w:rsidRPr="009878D4">
        <w:rPr>
          <w:rFonts w:asciiTheme="minorHAnsi" w:eastAsia="Trebuchet MS" w:hAnsiTheme="minorHAnsi" w:cstheme="minorHAnsi"/>
          <w:color w:val="002060"/>
          <w:sz w:val="24"/>
          <w:szCs w:val="24"/>
          <w:lang w:val="ro-RO"/>
        </w:rPr>
        <w:t>ilizează</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către </w:t>
      </w:r>
      <w:r w:rsidRPr="009878D4">
        <w:rPr>
          <w:rFonts w:asciiTheme="minorHAnsi" w:eastAsia="Trebuchet MS" w:hAnsiTheme="minorHAnsi" w:cstheme="minorHAnsi"/>
          <w:color w:val="002060"/>
          <w:sz w:val="24"/>
          <w:szCs w:val="24"/>
          <w:lang w:val="ro-RO"/>
        </w:rPr>
        <w:t>beneficiar</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anul</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următor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aceeaşi</w:t>
      </w:r>
      <w:proofErr w:type="spellEnd"/>
      <w:r w:rsidRPr="009878D4">
        <w:rPr>
          <w:rFonts w:asciiTheme="minorHAnsi" w:eastAsia="Trebuchet MS" w:hAnsiTheme="minorHAnsi" w:cstheme="minorHAnsi"/>
          <w:color w:val="002060"/>
          <w:spacing w:val="22"/>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destinaţie</w:t>
      </w:r>
      <w:proofErr w:type="spellEnd"/>
      <w:r w:rsidRPr="009878D4">
        <w:rPr>
          <w:rFonts w:asciiTheme="minorHAnsi" w:eastAsia="Trebuchet MS" w:hAnsiTheme="minorHAnsi" w:cstheme="minorHAnsi"/>
          <w:color w:val="002060"/>
          <w:w w:val="103"/>
          <w:sz w:val="24"/>
          <w:szCs w:val="24"/>
          <w:lang w:val="ro-RO"/>
        </w:rPr>
        <w:t>.</w:t>
      </w:r>
    </w:p>
    <w:p w14:paraId="21A6E029" w14:textId="77777777" w:rsidR="00A10484" w:rsidRPr="009878D4" w:rsidRDefault="00A10484" w:rsidP="006B64F9">
      <w:pPr>
        <w:spacing w:before="60"/>
        <w:ind w:left="133" w:right="196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b/>
          <w:color w:val="002060"/>
          <w:spacing w:val="-1"/>
          <w:sz w:val="24"/>
          <w:szCs w:val="24"/>
          <w:lang w:val="ro-RO"/>
        </w:rPr>
        <w:t>(b</w:t>
      </w:r>
      <w:r w:rsidRPr="009878D4">
        <w:rPr>
          <w:rFonts w:asciiTheme="minorHAnsi" w:eastAsia="Trebuchet MS" w:hAnsiTheme="minorHAnsi" w:cstheme="minorHAnsi"/>
          <w:b/>
          <w:color w:val="002060"/>
          <w:sz w:val="24"/>
          <w:szCs w:val="24"/>
          <w:lang w:val="ro-RO"/>
        </w:rPr>
        <w:t xml:space="preserve">)   </w:t>
      </w:r>
      <w:r w:rsidRPr="009878D4">
        <w:rPr>
          <w:rFonts w:asciiTheme="minorHAnsi" w:eastAsia="Trebuchet MS" w:hAnsiTheme="minorHAnsi" w:cstheme="minorHAnsi"/>
          <w:b/>
          <w:color w:val="002060"/>
          <w:spacing w:val="36"/>
          <w:sz w:val="24"/>
          <w:szCs w:val="24"/>
          <w:lang w:val="ro-RO"/>
        </w:rPr>
        <w:t xml:space="preserve"> </w:t>
      </w:r>
      <w:r w:rsidRPr="009878D4">
        <w:rPr>
          <w:rFonts w:asciiTheme="minorHAnsi" w:eastAsia="Trebuchet MS" w:hAnsiTheme="minorHAnsi" w:cstheme="minorHAnsi"/>
          <w:b/>
          <w:color w:val="002060"/>
          <w:spacing w:val="-1"/>
          <w:sz w:val="24"/>
          <w:szCs w:val="24"/>
          <w:lang w:val="ro-RO"/>
        </w:rPr>
        <w:t>Cond</w:t>
      </w:r>
      <w:r w:rsidRPr="009878D4">
        <w:rPr>
          <w:rFonts w:asciiTheme="minorHAnsi" w:eastAsia="Trebuchet MS" w:hAnsiTheme="minorHAnsi" w:cstheme="minorHAnsi"/>
          <w:b/>
          <w:color w:val="002060"/>
          <w:spacing w:val="3"/>
          <w:sz w:val="24"/>
          <w:szCs w:val="24"/>
          <w:lang w:val="ro-RO"/>
        </w:rPr>
        <w:t>i</w:t>
      </w:r>
      <w:r w:rsidRPr="009878D4">
        <w:rPr>
          <w:rFonts w:asciiTheme="minorHAnsi" w:eastAsia="Trebuchet MS" w:hAnsiTheme="minorHAnsi" w:cstheme="minorHAnsi"/>
          <w:b/>
          <w:color w:val="002060"/>
          <w:spacing w:val="-3"/>
          <w:sz w:val="24"/>
          <w:szCs w:val="24"/>
          <w:lang w:val="ro-RO"/>
        </w:rPr>
        <w:t>ț</w:t>
      </w:r>
      <w:r w:rsidRPr="009878D4">
        <w:rPr>
          <w:rFonts w:asciiTheme="minorHAnsi" w:eastAsia="Trebuchet MS" w:hAnsiTheme="minorHAnsi" w:cstheme="minorHAnsi"/>
          <w:b/>
          <w:color w:val="002060"/>
          <w:spacing w:val="3"/>
          <w:sz w:val="24"/>
          <w:szCs w:val="24"/>
          <w:lang w:val="ro-RO"/>
        </w:rPr>
        <w:t>i</w:t>
      </w:r>
      <w:r w:rsidRPr="009878D4">
        <w:rPr>
          <w:rFonts w:asciiTheme="minorHAnsi" w:eastAsia="Trebuchet MS" w:hAnsiTheme="minorHAnsi" w:cstheme="minorHAnsi"/>
          <w:b/>
          <w:color w:val="002060"/>
          <w:sz w:val="24"/>
          <w:szCs w:val="24"/>
          <w:lang w:val="ro-RO"/>
        </w:rPr>
        <w:t>i</w:t>
      </w:r>
      <w:r w:rsidRPr="009878D4">
        <w:rPr>
          <w:rFonts w:asciiTheme="minorHAnsi" w:eastAsia="Trebuchet MS" w:hAnsiTheme="minorHAnsi" w:cstheme="minorHAnsi"/>
          <w:b/>
          <w:color w:val="002060"/>
          <w:spacing w:val="24"/>
          <w:sz w:val="24"/>
          <w:szCs w:val="24"/>
          <w:lang w:val="ro-RO"/>
        </w:rPr>
        <w:t xml:space="preserve"> </w:t>
      </w:r>
      <w:r w:rsidRPr="009878D4">
        <w:rPr>
          <w:rFonts w:asciiTheme="minorHAnsi" w:eastAsia="Trebuchet MS" w:hAnsiTheme="minorHAnsi" w:cstheme="minorHAnsi"/>
          <w:b/>
          <w:color w:val="002060"/>
          <w:sz w:val="24"/>
          <w:szCs w:val="24"/>
          <w:lang w:val="ro-RO"/>
        </w:rPr>
        <w:t>de</w:t>
      </w:r>
      <w:r w:rsidRPr="009878D4">
        <w:rPr>
          <w:rFonts w:asciiTheme="minorHAnsi" w:eastAsia="Trebuchet MS" w:hAnsiTheme="minorHAnsi" w:cstheme="minorHAnsi"/>
          <w:b/>
          <w:color w:val="002060"/>
          <w:spacing w:val="9"/>
          <w:sz w:val="24"/>
          <w:szCs w:val="24"/>
          <w:lang w:val="ro-RO"/>
        </w:rPr>
        <w:t xml:space="preserve"> </w:t>
      </w:r>
      <w:r w:rsidRPr="009878D4">
        <w:rPr>
          <w:rFonts w:asciiTheme="minorHAnsi" w:eastAsia="Trebuchet MS" w:hAnsiTheme="minorHAnsi" w:cstheme="minorHAnsi"/>
          <w:b/>
          <w:color w:val="002060"/>
          <w:sz w:val="24"/>
          <w:szCs w:val="24"/>
          <w:lang w:val="ro-RO"/>
        </w:rPr>
        <w:t>rambursare</w:t>
      </w:r>
      <w:r w:rsidRPr="009878D4">
        <w:rPr>
          <w:rFonts w:asciiTheme="minorHAnsi" w:eastAsia="Trebuchet MS" w:hAnsiTheme="minorHAnsi" w:cstheme="minorHAnsi"/>
          <w:b/>
          <w:color w:val="002060"/>
          <w:spacing w:val="34"/>
          <w:sz w:val="24"/>
          <w:szCs w:val="24"/>
          <w:lang w:val="ro-RO"/>
        </w:rPr>
        <w:t xml:space="preserve"> </w:t>
      </w:r>
      <w:r w:rsidRPr="009878D4">
        <w:rPr>
          <w:rFonts w:asciiTheme="minorHAnsi" w:eastAsia="Trebuchet MS" w:hAnsiTheme="minorHAnsi" w:cstheme="minorHAnsi"/>
          <w:b/>
          <w:color w:val="002060"/>
          <w:sz w:val="24"/>
          <w:szCs w:val="24"/>
          <w:lang w:val="ro-RO"/>
        </w:rPr>
        <w:t>și</w:t>
      </w:r>
      <w:r w:rsidRPr="009878D4">
        <w:rPr>
          <w:rFonts w:asciiTheme="minorHAnsi" w:eastAsia="Trebuchet MS" w:hAnsiTheme="minorHAnsi" w:cstheme="minorHAnsi"/>
          <w:b/>
          <w:color w:val="002060"/>
          <w:spacing w:val="6"/>
          <w:sz w:val="24"/>
          <w:szCs w:val="24"/>
          <w:lang w:val="ro-RO"/>
        </w:rPr>
        <w:t xml:space="preserve"> </w:t>
      </w:r>
      <w:r w:rsidRPr="009878D4">
        <w:rPr>
          <w:rFonts w:asciiTheme="minorHAnsi" w:eastAsia="Trebuchet MS" w:hAnsiTheme="minorHAnsi" w:cstheme="minorHAnsi"/>
          <w:b/>
          <w:color w:val="002060"/>
          <w:sz w:val="24"/>
          <w:szCs w:val="24"/>
          <w:lang w:val="ro-RO"/>
        </w:rPr>
        <w:t>plată</w:t>
      </w:r>
      <w:r w:rsidRPr="009878D4">
        <w:rPr>
          <w:rFonts w:asciiTheme="minorHAnsi" w:eastAsia="Trebuchet MS" w:hAnsiTheme="minorHAnsi" w:cstheme="minorHAnsi"/>
          <w:b/>
          <w:color w:val="002060"/>
          <w:spacing w:val="16"/>
          <w:sz w:val="24"/>
          <w:szCs w:val="24"/>
          <w:lang w:val="ro-RO"/>
        </w:rPr>
        <w:t xml:space="preserve"> </w:t>
      </w:r>
      <w:r w:rsidRPr="009878D4">
        <w:rPr>
          <w:rFonts w:asciiTheme="minorHAnsi" w:eastAsia="Trebuchet MS" w:hAnsiTheme="minorHAnsi" w:cstheme="minorHAnsi"/>
          <w:b/>
          <w:color w:val="002060"/>
          <w:sz w:val="24"/>
          <w:szCs w:val="24"/>
          <w:lang w:val="ro-RO"/>
        </w:rPr>
        <w:t>a</w:t>
      </w:r>
      <w:r w:rsidRPr="009878D4">
        <w:rPr>
          <w:rFonts w:asciiTheme="minorHAnsi" w:eastAsia="Trebuchet MS" w:hAnsiTheme="minorHAnsi" w:cstheme="minorHAnsi"/>
          <w:b/>
          <w:color w:val="002060"/>
          <w:spacing w:val="5"/>
          <w:sz w:val="24"/>
          <w:szCs w:val="24"/>
          <w:lang w:val="ro-RO"/>
        </w:rPr>
        <w:t xml:space="preserve"> </w:t>
      </w:r>
      <w:r w:rsidRPr="009878D4">
        <w:rPr>
          <w:rFonts w:asciiTheme="minorHAnsi" w:eastAsia="Trebuchet MS" w:hAnsiTheme="minorHAnsi" w:cstheme="minorHAnsi"/>
          <w:b/>
          <w:color w:val="002060"/>
          <w:w w:val="103"/>
          <w:sz w:val="24"/>
          <w:szCs w:val="24"/>
          <w:lang w:val="ro-RO"/>
        </w:rPr>
        <w:t>cheltuielilor</w:t>
      </w:r>
    </w:p>
    <w:p w14:paraId="19F240EA" w14:textId="7C700281"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8"/>
          <w:sz w:val="24"/>
          <w:szCs w:val="24"/>
          <w:lang w:val="ro-RO"/>
        </w:rPr>
        <w:t>)</w:t>
      </w:r>
      <w:r w:rsidR="00FD65CD"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Beneficiarii/Liderii</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 depune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autorităţil</w:t>
      </w:r>
      <w:r w:rsidRPr="009878D4">
        <w:rPr>
          <w:rFonts w:asciiTheme="minorHAnsi" w:eastAsia="Trebuchet MS" w:hAnsiTheme="minorHAnsi" w:cstheme="minorHAnsi"/>
          <w:color w:val="002060"/>
          <w:sz w:val="24"/>
          <w:szCs w:val="24"/>
          <w:lang w:val="ro-RO"/>
        </w:rPr>
        <w:t>e</w:t>
      </w:r>
      <w:proofErr w:type="spellEnd"/>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management/organismel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intermediar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cerer</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cheltuielil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efectuate,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fa</w:t>
      </w:r>
      <w:r w:rsidRPr="009878D4">
        <w:rPr>
          <w:rFonts w:asciiTheme="minorHAnsi" w:eastAsia="Trebuchet MS" w:hAnsiTheme="minorHAnsi" w:cstheme="minorHAnsi"/>
          <w:color w:val="002060"/>
          <w:sz w:val="24"/>
          <w:szCs w:val="24"/>
          <w:lang w:val="ro-RO"/>
        </w:rPr>
        <w:t>c</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obiectu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mecanismului</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cererilor</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prefinanțare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maximum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 xml:space="preserve">luni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1"/>
          <w:sz w:val="24"/>
          <w:szCs w:val="24"/>
          <w:lang w:val="ro-RO"/>
        </w:rPr>
        <w:lastRenderedPageBreak/>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efectuare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acestora</w:t>
      </w:r>
      <w:r w:rsidRPr="009878D4">
        <w:rPr>
          <w:rFonts w:asciiTheme="minorHAnsi" w:eastAsia="Trebuchet MS" w:hAnsiTheme="minorHAnsi" w:cstheme="minorHAnsi"/>
          <w:color w:val="002060"/>
          <w:sz w:val="24"/>
          <w:szCs w:val="24"/>
          <w:lang w:val="ro-RO"/>
        </w:rPr>
        <w:t>, cu</w:t>
      </w:r>
      <w:r w:rsidRPr="009878D4">
        <w:rPr>
          <w:rFonts w:asciiTheme="minorHAnsi" w:eastAsia="Trebuchet MS" w:hAnsiTheme="minorHAnsi" w:cstheme="minorHAnsi"/>
          <w:color w:val="002060"/>
          <w:spacing w:val="56"/>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excepţi</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primei</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cereri</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poate </w:t>
      </w:r>
      <w:r w:rsidRPr="009878D4">
        <w:rPr>
          <w:rFonts w:asciiTheme="minorHAnsi" w:eastAsia="Trebuchet MS" w:hAnsiTheme="minorHAnsi" w:cstheme="minorHAnsi"/>
          <w:color w:val="002060"/>
          <w:sz w:val="24"/>
          <w:szCs w:val="24"/>
          <w:lang w:val="ro-RO"/>
        </w:rPr>
        <w:t>cuprinde</w:t>
      </w:r>
      <w:r w:rsidRPr="009878D4">
        <w:rPr>
          <w:rFonts w:asciiTheme="minorHAnsi" w:eastAsia="Trebuchet MS" w:hAnsiTheme="minorHAnsi" w:cstheme="minorHAnsi"/>
          <w:color w:val="002060"/>
          <w:spacing w:val="2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cheltuieli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efectuate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înainte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semnarea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contractului</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finanţare.</w:t>
      </w:r>
    </w:p>
    <w:p w14:paraId="7DB11770" w14:textId="762767C2"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w:t>
      </w:r>
      <w:r w:rsidRPr="009878D4">
        <w:rPr>
          <w:rFonts w:asciiTheme="minorHAnsi" w:eastAsia="Trebuchet MS" w:hAnsiTheme="minorHAnsi" w:cstheme="minorHAnsi"/>
          <w:color w:val="002060"/>
          <w:spacing w:val="8"/>
          <w:sz w:val="24"/>
          <w:szCs w:val="24"/>
          <w:lang w:val="ro-RO"/>
        </w:rPr>
        <w:t>)</w:t>
      </w:r>
      <w:r w:rsidR="00FD65CD"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 de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maximum</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20</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z w:val="24"/>
          <w:szCs w:val="24"/>
          <w:lang w:val="ro-RO"/>
        </w:rPr>
        <w:t xml:space="preserve">depunerii </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către </w:t>
      </w:r>
      <w:r w:rsidRPr="009878D4">
        <w:rPr>
          <w:rFonts w:asciiTheme="minorHAnsi" w:eastAsia="Trebuchet MS" w:hAnsiTheme="minorHAnsi" w:cstheme="minorHAnsi"/>
          <w:color w:val="002060"/>
          <w:sz w:val="24"/>
          <w:szCs w:val="24"/>
          <w:lang w:val="ro-RO"/>
        </w:rPr>
        <w:t>beneficiar/liderul</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AM/OI</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 întocmite</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pacing w:val="-1"/>
          <w:sz w:val="24"/>
          <w:szCs w:val="24"/>
          <w:lang w:val="ro-RO"/>
        </w:rPr>
        <w:t>confor</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contractului</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1"/>
          <w:sz w:val="24"/>
          <w:szCs w:val="24"/>
          <w:lang w:val="ro-RO"/>
        </w:rPr>
        <w:t>finanţare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autorizează </w:t>
      </w:r>
      <w:r w:rsidRPr="009878D4">
        <w:rPr>
          <w:rFonts w:asciiTheme="minorHAnsi" w:eastAsia="Trebuchet MS" w:hAnsiTheme="minorHAnsi" w:cstheme="minorHAnsi"/>
          <w:color w:val="002060"/>
          <w:sz w:val="24"/>
          <w:szCs w:val="24"/>
          <w:lang w:val="ro-RO"/>
        </w:rPr>
        <w:t>cheltuielile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2"/>
          <w:sz w:val="24"/>
          <w:szCs w:val="24"/>
          <w:lang w:val="ro-RO"/>
        </w:rPr>
        <w:t>el</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gib</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3"/>
          <w:sz w:val="24"/>
          <w:szCs w:val="24"/>
          <w:lang w:val="ro-RO"/>
        </w:rPr>
        <w:t>u</w:t>
      </w:r>
      <w:r w:rsidRPr="009878D4">
        <w:rPr>
          <w:rFonts w:asciiTheme="minorHAnsi" w:eastAsia="Trebuchet MS" w:hAnsiTheme="minorHAnsi" w:cstheme="minorHAnsi"/>
          <w:color w:val="002060"/>
          <w:sz w:val="24"/>
          <w:szCs w:val="24"/>
          <w:lang w:val="ro-RO"/>
        </w:rPr>
        <w:t>prinse</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2"/>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efectueaz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sumelor </w:t>
      </w:r>
      <w:r w:rsidRPr="009878D4">
        <w:rPr>
          <w:rFonts w:asciiTheme="minorHAnsi" w:eastAsia="Trebuchet MS" w:hAnsiTheme="minorHAnsi" w:cstheme="minorHAnsi"/>
          <w:color w:val="002060"/>
          <w:spacing w:val="-1"/>
          <w:sz w:val="24"/>
          <w:szCs w:val="24"/>
          <w:lang w:val="ro-RO"/>
        </w:rPr>
        <w:t>autorizat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3"/>
          <w:sz w:val="24"/>
          <w:szCs w:val="24"/>
          <w:lang w:val="ro-RO"/>
        </w:rPr>
        <w:t>z</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momentu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dispune</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resurs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conturil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sale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efectuare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plăţii</w:t>
      </w:r>
      <w:proofErr w:type="spellEnd"/>
      <w:r w:rsidRPr="009878D4">
        <w:rPr>
          <w:rFonts w:asciiTheme="minorHAnsi" w:eastAsia="Trebuchet MS" w:hAnsiTheme="minorHAnsi" w:cstheme="minorHAnsi"/>
          <w:color w:val="002060"/>
          <w:sz w:val="24"/>
          <w:szCs w:val="24"/>
          <w:lang w:val="ro-RO"/>
        </w:rPr>
        <w:t>, în</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pacing w:val="2"/>
          <w:sz w:val="24"/>
          <w:szCs w:val="24"/>
          <w:lang w:val="ro-RO"/>
        </w:rPr>
        <w:t>zi</w:t>
      </w:r>
      <w:r w:rsidRPr="009878D4">
        <w:rPr>
          <w:rFonts w:asciiTheme="minorHAnsi" w:eastAsia="Trebuchet MS" w:hAnsiTheme="minorHAnsi" w:cstheme="minorHAnsi"/>
          <w:color w:val="002060"/>
          <w:spacing w:val="-4"/>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notifică </w:t>
      </w:r>
      <w:r w:rsidRPr="009878D4">
        <w:rPr>
          <w:rFonts w:asciiTheme="minorHAnsi" w:eastAsia="Trebuchet MS" w:hAnsiTheme="minorHAnsi" w:cstheme="minorHAnsi"/>
          <w:color w:val="002060"/>
          <w:spacing w:val="-1"/>
          <w:sz w:val="24"/>
          <w:szCs w:val="24"/>
          <w:lang w:val="ro-RO"/>
        </w:rPr>
        <w:t>beneficiarul/lideru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parteneriat/parteneri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despr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cheltuielilo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autorizate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rambursare,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Formularului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2 din</w:t>
      </w:r>
      <w:r w:rsidRPr="009878D4">
        <w:rPr>
          <w:rFonts w:asciiTheme="minorHAnsi" w:eastAsia="Trebuchet MS" w:hAnsiTheme="minorHAnsi" w:cstheme="minorHAnsi"/>
          <w:color w:val="002060"/>
          <w:spacing w:val="5"/>
          <w:sz w:val="24"/>
          <w:szCs w:val="24"/>
          <w:lang w:val="ro-RO"/>
        </w:rPr>
        <w:t xml:space="preserve"> </w:t>
      </w:r>
      <w:r w:rsidR="000D10F6"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z w:val="24"/>
          <w:szCs w:val="24"/>
          <w:lang w:val="ro-RO"/>
        </w:rPr>
        <w:t>nexa</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 xml:space="preserve">2 </w:t>
      </w:r>
      <w:r w:rsidR="000D10F6" w:rsidRPr="009878D4">
        <w:rPr>
          <w:rFonts w:asciiTheme="minorHAnsi" w:eastAsia="Trebuchet MS" w:hAnsiTheme="minorHAnsi" w:cstheme="minorHAnsi"/>
          <w:color w:val="002060"/>
          <w:sz w:val="24"/>
          <w:szCs w:val="24"/>
          <w:lang w:val="ro-RO"/>
        </w:rPr>
        <w:t xml:space="preserve">la Normele  </w:t>
      </w:r>
      <w:r w:rsidR="000D10F6" w:rsidRPr="009878D4">
        <w:rPr>
          <w:rFonts w:asciiTheme="minorHAnsi" w:eastAsia="Trebuchet MS" w:hAnsiTheme="minorHAnsi" w:cstheme="minorHAnsi"/>
          <w:color w:val="002060"/>
          <w:spacing w:val="11"/>
          <w:sz w:val="24"/>
          <w:szCs w:val="24"/>
          <w:lang w:val="ro-RO"/>
        </w:rPr>
        <w:t xml:space="preserve"> metodologice  de  aplicare  </w:t>
      </w:r>
      <w:r w:rsidR="000D10F6" w:rsidRPr="009878D4">
        <w:rPr>
          <w:rFonts w:asciiTheme="minorHAnsi" w:eastAsia="Trebuchet MS" w:hAnsiTheme="minorHAnsi" w:cstheme="minorHAnsi"/>
          <w:color w:val="002060"/>
          <w:sz w:val="24"/>
          <w:szCs w:val="24"/>
          <w:lang w:val="ro-RO"/>
        </w:rPr>
        <w:t xml:space="preserve"> a</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OU</w:t>
      </w:r>
      <w:r w:rsidRPr="009878D4">
        <w:rPr>
          <w:rFonts w:asciiTheme="minorHAnsi" w:eastAsia="Trebuchet MS" w:hAnsiTheme="minorHAnsi" w:cstheme="minorHAnsi"/>
          <w:color w:val="002060"/>
          <w:sz w:val="24"/>
          <w:szCs w:val="24"/>
          <w:lang w:val="ro-RO"/>
        </w:rPr>
        <w:t xml:space="preserve">G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privind </w:t>
      </w:r>
      <w:r w:rsidRPr="009878D4">
        <w:rPr>
          <w:rFonts w:asciiTheme="minorHAnsi" w:eastAsia="Trebuchet MS" w:hAnsiTheme="minorHAnsi" w:cstheme="minorHAnsi"/>
          <w:color w:val="002060"/>
          <w:spacing w:val="-1"/>
          <w:sz w:val="24"/>
          <w:szCs w:val="24"/>
          <w:lang w:val="ro-RO"/>
        </w:rPr>
        <w:t>gestionare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financiară</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a fondurilor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europene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perioada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programar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2021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2027</w:t>
      </w:r>
      <w:r w:rsidR="000D10F6" w:rsidRPr="009878D4">
        <w:rPr>
          <w:rFonts w:asciiTheme="minorHAnsi" w:hAnsiTheme="minorHAnsi" w:cstheme="minorHAnsi"/>
          <w:color w:val="002060"/>
          <w:sz w:val="24"/>
          <w:szCs w:val="24"/>
          <w:lang w:val="ro-RO"/>
        </w:rPr>
        <w:t xml:space="preserve"> </w:t>
      </w:r>
      <w:r w:rsidR="000D10F6" w:rsidRPr="009878D4">
        <w:rPr>
          <w:rFonts w:asciiTheme="minorHAnsi" w:eastAsia="Trebuchet MS" w:hAnsiTheme="minorHAnsi" w:cstheme="minorHAnsi"/>
          <w:color w:val="002060"/>
          <w:sz w:val="24"/>
          <w:szCs w:val="24"/>
          <w:lang w:val="ro-RO"/>
        </w:rPr>
        <w:t xml:space="preserve">alocate României din Fondul european de dezvoltare regională, Fondul de coeziune, Fondul social european Plus, Fondul pentru o </w:t>
      </w:r>
      <w:proofErr w:type="spellStart"/>
      <w:r w:rsidR="000D10F6" w:rsidRPr="009878D4">
        <w:rPr>
          <w:rFonts w:asciiTheme="minorHAnsi" w:eastAsia="Trebuchet MS" w:hAnsiTheme="minorHAnsi" w:cstheme="minorHAnsi"/>
          <w:color w:val="002060"/>
          <w:sz w:val="24"/>
          <w:szCs w:val="24"/>
          <w:lang w:val="ro-RO"/>
        </w:rPr>
        <w:t>tranziţie</w:t>
      </w:r>
      <w:proofErr w:type="spellEnd"/>
      <w:r w:rsidR="000D10F6" w:rsidRPr="009878D4">
        <w:rPr>
          <w:rFonts w:asciiTheme="minorHAnsi" w:eastAsia="Trebuchet MS" w:hAnsiTheme="minorHAnsi" w:cstheme="minorHAnsi"/>
          <w:color w:val="002060"/>
          <w:sz w:val="24"/>
          <w:szCs w:val="24"/>
          <w:lang w:val="ro-RO"/>
        </w:rPr>
        <w:t xml:space="preserve"> justă, aprobate prin HG nr. 829/2022.</w:t>
      </w:r>
      <w:r w:rsidRPr="009878D4">
        <w:rPr>
          <w:rFonts w:asciiTheme="minorHAnsi" w:eastAsia="Trebuchet MS" w:hAnsiTheme="minorHAnsi" w:cstheme="minorHAnsi"/>
          <w:color w:val="002060"/>
          <w:spacing w:val="-1"/>
          <w:w w:val="103"/>
          <w:sz w:val="24"/>
          <w:szCs w:val="24"/>
          <w:lang w:val="ro-RO"/>
        </w:rPr>
        <w:t>.</w:t>
      </w:r>
    </w:p>
    <w:p w14:paraId="0DDD1A01" w14:textId="341EA05E" w:rsidR="00A10484" w:rsidRPr="009878D4" w:rsidRDefault="00A10484" w:rsidP="006B64F9">
      <w:pPr>
        <w:spacing w:before="60"/>
        <w:ind w:left="133" w:right="106"/>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8"/>
          <w:sz w:val="24"/>
          <w:szCs w:val="24"/>
          <w:lang w:val="ro-RO"/>
        </w:rPr>
        <w:t>)</w:t>
      </w:r>
      <w:r w:rsidR="00747ECC"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depunere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beneficiar/liderul</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unor</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documente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ad</w:t>
      </w:r>
      <w:r w:rsidRPr="009878D4">
        <w:rPr>
          <w:rFonts w:asciiTheme="minorHAnsi" w:eastAsia="Trebuchet MS" w:hAnsiTheme="minorHAnsi" w:cstheme="minorHAnsi"/>
          <w:color w:val="002060"/>
          <w:spacing w:val="1"/>
          <w:w w:val="103"/>
          <w:sz w:val="24"/>
          <w:szCs w:val="24"/>
          <w:lang w:val="ro-RO"/>
        </w:rPr>
        <w:t>i</w:t>
      </w:r>
      <w:r w:rsidRPr="009878D4">
        <w:rPr>
          <w:rFonts w:asciiTheme="minorHAnsi" w:eastAsia="Trebuchet MS" w:hAnsiTheme="minorHAnsi" w:cstheme="minorHAnsi"/>
          <w:color w:val="002060"/>
          <w:w w:val="103"/>
          <w:sz w:val="24"/>
          <w:szCs w:val="24"/>
          <w:lang w:val="ro-RO"/>
        </w:rPr>
        <w:t xml:space="preserve">ționale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clarificăr</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solicitat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AM/O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termenul</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2</w:t>
      </w:r>
      <w:r w:rsidRPr="009878D4">
        <w:rPr>
          <w:rFonts w:asciiTheme="minorHAnsi" w:eastAsia="Trebuchet MS" w:hAnsiTheme="minorHAnsi" w:cstheme="minorHAnsi"/>
          <w:color w:val="002060"/>
          <w:sz w:val="24"/>
          <w:szCs w:val="24"/>
          <w:lang w:val="ro-RO"/>
        </w:rPr>
        <w:t>0</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3"/>
          <w:sz w:val="24"/>
          <w:szCs w:val="24"/>
          <w:lang w:val="ro-RO"/>
        </w:rPr>
        <w:t>z</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(2</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f</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întrerup</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făr</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ca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perioadele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întrerupere </w:t>
      </w:r>
      <w:r w:rsidRPr="009878D4">
        <w:rPr>
          <w:rFonts w:asciiTheme="minorHAnsi" w:eastAsia="Trebuchet MS" w:hAnsiTheme="minorHAnsi" w:cstheme="minorHAnsi"/>
          <w:color w:val="002060"/>
          <w:sz w:val="24"/>
          <w:szCs w:val="24"/>
          <w:lang w:val="ro-RO"/>
        </w:rPr>
        <w:t>cumulate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să</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dep</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șească</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10</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w w:val="103"/>
          <w:sz w:val="24"/>
          <w:szCs w:val="24"/>
          <w:lang w:val="ro-RO"/>
        </w:rPr>
        <w:t>lucrătoare.</w:t>
      </w:r>
    </w:p>
    <w:p w14:paraId="763B44A5" w14:textId="34814932"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pacing w:val="8"/>
          <w:sz w:val="24"/>
          <w:szCs w:val="24"/>
          <w:lang w:val="ro-RO"/>
        </w:rPr>
        <w:t>)</w:t>
      </w:r>
      <w:r w:rsidR="00747ECC"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5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excepţie</w:t>
      </w:r>
      <w:proofErr w:type="spellEnd"/>
      <w:r w:rsidRPr="009878D4">
        <w:rPr>
          <w:rFonts w:asciiTheme="minorHAnsi" w:eastAsia="Trebuchet MS" w:hAnsiTheme="minorHAnsi" w:cstheme="minorHAnsi"/>
          <w:color w:val="002060"/>
          <w:sz w:val="24"/>
          <w:szCs w:val="24"/>
          <w:lang w:val="ro-RO"/>
        </w:rPr>
        <w:t xml:space="preserve"> de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prevederile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alin. (2),</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notificarea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beneficiarului/liderului</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privind</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autorizate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cazu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2"/>
          <w:sz w:val="24"/>
          <w:szCs w:val="24"/>
          <w:lang w:val="ro-RO"/>
        </w:rPr>
        <w:t>apl</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cări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uno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reduceri</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procentuale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AM/O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conformitat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6</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alin.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OUG</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66/2011</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aprobată</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modificări</w:t>
      </w:r>
      <w:r w:rsidRPr="009878D4">
        <w:rPr>
          <w:rFonts w:asciiTheme="minorHAnsi" w:eastAsia="Trebuchet MS" w:hAnsiTheme="minorHAnsi" w:cstheme="minorHAnsi"/>
          <w:color w:val="002060"/>
          <w:spacing w:val="2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completări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Legea</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265/2022</w:t>
      </w:r>
      <w:r w:rsidR="00747ECC"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va </w:t>
      </w:r>
      <w:r w:rsidRPr="009878D4">
        <w:rPr>
          <w:rFonts w:asciiTheme="minorHAnsi" w:eastAsia="Trebuchet MS" w:hAnsiTheme="minorHAnsi" w:cstheme="minorHAnsi"/>
          <w:color w:val="002060"/>
          <w:sz w:val="24"/>
          <w:szCs w:val="24"/>
          <w:lang w:val="ro-RO"/>
        </w:rPr>
        <w:t>realiza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termen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maximum</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10</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lucrăt</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are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efectuarea</w:t>
      </w:r>
      <w:r w:rsidRPr="009878D4">
        <w:rPr>
          <w:rFonts w:asciiTheme="minorHAnsi" w:eastAsia="Trebuchet MS" w:hAnsiTheme="minorHAnsi" w:cstheme="minorHAnsi"/>
          <w:color w:val="002060"/>
          <w:spacing w:val="31"/>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plăţii</w:t>
      </w:r>
      <w:proofErr w:type="spellEnd"/>
      <w:r w:rsidRPr="009878D4">
        <w:rPr>
          <w:rFonts w:asciiTheme="minorHAnsi" w:eastAsia="Trebuchet MS" w:hAnsiTheme="minorHAnsi" w:cstheme="minorHAnsi"/>
          <w:color w:val="002060"/>
          <w:w w:val="103"/>
          <w:sz w:val="24"/>
          <w:szCs w:val="24"/>
          <w:lang w:val="ro-RO"/>
        </w:rPr>
        <w:t>.</w:t>
      </w:r>
    </w:p>
    <w:p w14:paraId="5AC55531" w14:textId="38887424"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8"/>
          <w:sz w:val="24"/>
          <w:szCs w:val="24"/>
          <w:lang w:val="ro-RO"/>
        </w:rPr>
        <w:t>)</w:t>
      </w:r>
      <w:r w:rsidR="00747ECC"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ultimei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cerer</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proiectului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(2</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poate </w:t>
      </w:r>
      <w:r w:rsidRPr="009878D4">
        <w:rPr>
          <w:rFonts w:asciiTheme="minorHAnsi" w:eastAsia="Trebuchet MS" w:hAnsiTheme="minorHAnsi" w:cstheme="minorHAnsi"/>
          <w:color w:val="002060"/>
          <w:sz w:val="24"/>
          <w:szCs w:val="24"/>
          <w:lang w:val="ro-RO"/>
        </w:rPr>
        <w:t xml:space="preserve">fi  </w:t>
      </w:r>
      <w:r w:rsidRPr="009878D4">
        <w:rPr>
          <w:rFonts w:asciiTheme="minorHAnsi" w:eastAsia="Trebuchet MS" w:hAnsiTheme="minorHAnsi" w:cstheme="minorHAnsi"/>
          <w:color w:val="002060"/>
          <w:spacing w:val="-1"/>
          <w:sz w:val="24"/>
          <w:szCs w:val="24"/>
          <w:lang w:val="ro-RO"/>
        </w:rPr>
        <w:t>prelungi</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 durata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necesar</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 xml:space="preserve">efectuării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tuturo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verificărilor</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procedural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specifice </w:t>
      </w:r>
      <w:r w:rsidRPr="009878D4">
        <w:rPr>
          <w:rFonts w:asciiTheme="minorHAnsi" w:eastAsia="Trebuchet MS" w:hAnsiTheme="minorHAnsi" w:cstheme="minorHAnsi"/>
          <w:color w:val="002060"/>
          <w:sz w:val="24"/>
          <w:szCs w:val="24"/>
          <w:lang w:val="ro-RO"/>
        </w:rPr>
        <w:t>autorizării</w:t>
      </w:r>
      <w:r w:rsidRPr="009878D4">
        <w:rPr>
          <w:rFonts w:asciiTheme="minorHAnsi" w:eastAsia="Trebuchet MS" w:hAnsiTheme="minorHAnsi" w:cstheme="minorHAnsi"/>
          <w:color w:val="002060"/>
          <w:spacing w:val="3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plăţii</w:t>
      </w:r>
      <w:proofErr w:type="spellEnd"/>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finale,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fără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depăşi</w:t>
      </w:r>
      <w:proofErr w:type="spellEnd"/>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însă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90</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zile.</w:t>
      </w:r>
    </w:p>
    <w:p w14:paraId="5F621E54" w14:textId="11109321"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(6</w:t>
      </w:r>
      <w:r w:rsidRPr="009878D4">
        <w:rPr>
          <w:rFonts w:asciiTheme="minorHAnsi" w:eastAsia="Trebuchet MS" w:hAnsiTheme="minorHAnsi" w:cstheme="minorHAnsi"/>
          <w:color w:val="002060"/>
          <w:spacing w:val="8"/>
          <w:sz w:val="24"/>
          <w:szCs w:val="24"/>
          <w:lang w:val="ro-RO"/>
        </w:rPr>
        <w:t>)</w:t>
      </w:r>
      <w:r w:rsidR="00747ECC"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Nedepunere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beneficiar/lideru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parteneria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documentelo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clarificărilor </w:t>
      </w:r>
      <w:r w:rsidRPr="009878D4">
        <w:rPr>
          <w:rFonts w:asciiTheme="minorHAnsi" w:eastAsia="Trebuchet MS" w:hAnsiTheme="minorHAnsi" w:cstheme="minorHAnsi"/>
          <w:color w:val="002060"/>
          <w:sz w:val="24"/>
          <w:szCs w:val="24"/>
          <w:lang w:val="ro-RO"/>
        </w:rPr>
        <w:t>solicitate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contractul/ordinul/decizia</w:t>
      </w:r>
      <w:r w:rsidRPr="009878D4">
        <w:rPr>
          <w:rFonts w:asciiTheme="minorHAnsi" w:eastAsia="Trebuchet MS" w:hAnsiTheme="minorHAnsi" w:cstheme="minorHAnsi"/>
          <w:color w:val="002060"/>
          <w:spacing w:val="6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finanţar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atrag</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respingerea </w:t>
      </w:r>
      <w:r w:rsidRPr="009878D4">
        <w:rPr>
          <w:rFonts w:asciiTheme="minorHAnsi" w:eastAsia="Trebuchet MS" w:hAnsiTheme="minorHAnsi" w:cstheme="minorHAnsi"/>
          <w:color w:val="002060"/>
          <w:spacing w:val="-1"/>
          <w:sz w:val="24"/>
          <w:szCs w:val="24"/>
          <w:lang w:val="ro-RO"/>
        </w:rPr>
        <w:t>plă</w:t>
      </w:r>
      <w:r w:rsidRPr="009878D4">
        <w:rPr>
          <w:rFonts w:asciiTheme="minorHAnsi" w:eastAsia="Trebuchet MS" w:hAnsiTheme="minorHAnsi" w:cstheme="minorHAnsi"/>
          <w:color w:val="002060"/>
          <w:sz w:val="24"/>
          <w:szCs w:val="24"/>
          <w:lang w:val="ro-RO"/>
        </w:rPr>
        <w:t>ții</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aferente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respectivelor</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w w:val="103"/>
          <w:sz w:val="24"/>
          <w:szCs w:val="24"/>
          <w:lang w:val="ro-RO"/>
        </w:rPr>
        <w:t>documente/clarificări.</w:t>
      </w:r>
    </w:p>
    <w:p w14:paraId="52325B13" w14:textId="65DC562D"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8"/>
          <w:sz w:val="24"/>
          <w:szCs w:val="24"/>
          <w:lang w:val="ro-RO"/>
        </w:rPr>
        <w:t>)</w:t>
      </w:r>
      <w:r w:rsidR="00747ECC"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1"/>
          <w:sz w:val="24"/>
          <w:szCs w:val="24"/>
          <w:lang w:val="ro-RO"/>
        </w:rPr>
        <w:t>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proiectel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parteneria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depun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mbursare,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iar AM</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virează,</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efectuarea </w:t>
      </w:r>
      <w:r w:rsidRPr="009878D4">
        <w:rPr>
          <w:rFonts w:asciiTheme="minorHAnsi" w:eastAsia="Trebuchet MS" w:hAnsiTheme="minorHAnsi" w:cstheme="minorHAnsi"/>
          <w:color w:val="002060"/>
          <w:sz w:val="24"/>
          <w:szCs w:val="24"/>
          <w:lang w:val="ro-RO"/>
        </w:rPr>
        <w:t>verificărilor,</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rambursabil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1"/>
          <w:sz w:val="24"/>
          <w:szCs w:val="24"/>
          <w:lang w:val="ro-RO"/>
        </w:rPr>
        <w:t>conturil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liderului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partener</w:t>
      </w:r>
      <w:r w:rsidRPr="009878D4">
        <w:rPr>
          <w:rFonts w:asciiTheme="minorHAnsi" w:eastAsia="Trebuchet MS" w:hAnsiTheme="minorHAnsi" w:cstheme="minorHAnsi"/>
          <w:color w:val="002060"/>
          <w:sz w:val="24"/>
          <w:szCs w:val="24"/>
          <w:lang w:val="ro-RO"/>
        </w:rPr>
        <w:t>iat/partenerilor</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le</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au</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w w:val="103"/>
          <w:sz w:val="24"/>
          <w:szCs w:val="24"/>
          <w:lang w:val="ro-RO"/>
        </w:rPr>
        <w:t>efectuat.</w:t>
      </w:r>
    </w:p>
    <w:p w14:paraId="70DCCA95" w14:textId="7DD3FB87" w:rsidR="00A10484" w:rsidRPr="009878D4" w:rsidRDefault="00A10484" w:rsidP="006B64F9">
      <w:pPr>
        <w:spacing w:before="60"/>
        <w:ind w:left="133" w:right="10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(8</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reprezentân</w:t>
      </w:r>
      <w:r w:rsidRPr="009878D4">
        <w:rPr>
          <w:rFonts w:asciiTheme="minorHAnsi" w:eastAsia="Trebuchet MS" w:hAnsiTheme="minorHAnsi" w:cstheme="minorHAnsi"/>
          <w:color w:val="002060"/>
          <w:sz w:val="24"/>
          <w:szCs w:val="24"/>
          <w:lang w:val="ro-RO"/>
        </w:rPr>
        <w:t>d</w:t>
      </w:r>
      <w:r w:rsidRPr="009878D4">
        <w:rPr>
          <w:rFonts w:asciiTheme="minorHAnsi" w:eastAsia="Trebuchet MS" w:hAnsiTheme="minorHAnsi" w:cstheme="minorHAnsi"/>
          <w:color w:val="002060"/>
          <w:spacing w:val="2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prefinanţare</w:t>
      </w:r>
      <w:r w:rsidR="00747ECC"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6"/>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
          <w:sz w:val="24"/>
          <w:szCs w:val="24"/>
          <w:lang w:val="ro-RO"/>
        </w:rPr>
        <w:t>r</w:t>
      </w:r>
      <w:r w:rsidRPr="009878D4">
        <w:rPr>
          <w:rFonts w:asciiTheme="minorHAnsi" w:eastAsia="Trebuchet MS" w:hAnsiTheme="minorHAnsi" w:cstheme="minorHAnsi"/>
          <w:color w:val="002060"/>
          <w:sz w:val="24"/>
          <w:szCs w:val="24"/>
          <w:lang w:val="ro-RO"/>
        </w:rPr>
        <w:t>ambursarea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eligibil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efectuate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se </w:t>
      </w:r>
      <w:r w:rsidRPr="009878D4">
        <w:rPr>
          <w:rFonts w:asciiTheme="minorHAnsi" w:eastAsia="Trebuchet MS" w:hAnsiTheme="minorHAnsi" w:cstheme="minorHAnsi"/>
          <w:color w:val="002060"/>
          <w:sz w:val="24"/>
          <w:szCs w:val="24"/>
          <w:lang w:val="ro-RO"/>
        </w:rPr>
        <w:t xml:space="preserve">gestionează </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beneficiar/lider</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parteneriat/partener,  care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calitatea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proofErr w:type="spellStart"/>
      <w:r w:rsidRPr="009878D4">
        <w:rPr>
          <w:rFonts w:asciiTheme="minorHAnsi" w:eastAsia="Trebuchet MS" w:hAnsiTheme="minorHAnsi" w:cstheme="minorHAnsi"/>
          <w:color w:val="002060"/>
          <w:sz w:val="24"/>
          <w:szCs w:val="24"/>
          <w:lang w:val="ro-RO"/>
        </w:rPr>
        <w:t>instituţie</w:t>
      </w:r>
      <w:proofErr w:type="spellEnd"/>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publică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conturi</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venituri</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b</w:t>
      </w:r>
      <w:r w:rsidRPr="009878D4">
        <w:rPr>
          <w:rFonts w:asciiTheme="minorHAnsi" w:eastAsia="Trebuchet MS" w:hAnsiTheme="minorHAnsi" w:cstheme="minorHAnsi"/>
          <w:color w:val="002060"/>
          <w:spacing w:val="-1"/>
          <w:sz w:val="24"/>
          <w:szCs w:val="24"/>
          <w:lang w:val="ro-RO"/>
        </w:rPr>
        <w:t>ugetar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bugetelor</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 xml:space="preserve">acesta </w:t>
      </w:r>
      <w:r w:rsidRPr="009878D4">
        <w:rPr>
          <w:rFonts w:asciiTheme="minorHAnsi" w:eastAsia="Trebuchet MS" w:hAnsiTheme="minorHAnsi" w:cstheme="minorHAnsi"/>
          <w:color w:val="002060"/>
          <w:w w:val="103"/>
          <w:sz w:val="24"/>
          <w:szCs w:val="24"/>
          <w:lang w:val="ro-RO"/>
        </w:rPr>
        <w:t xml:space="preserve">este </w:t>
      </w:r>
      <w:proofErr w:type="spellStart"/>
      <w:r w:rsidRPr="009878D4">
        <w:rPr>
          <w:rFonts w:asciiTheme="minorHAnsi" w:eastAsia="Trebuchet MS" w:hAnsiTheme="minorHAnsi" w:cstheme="minorHAnsi"/>
          <w:color w:val="002060"/>
          <w:sz w:val="24"/>
          <w:szCs w:val="24"/>
          <w:lang w:val="ro-RO"/>
        </w:rPr>
        <w:t>finanţat</w:t>
      </w:r>
      <w:proofErr w:type="spellEnd"/>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deschise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solicitare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acestuia,</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unităţil</w:t>
      </w:r>
      <w:r w:rsidRPr="009878D4">
        <w:rPr>
          <w:rFonts w:asciiTheme="minorHAnsi" w:eastAsia="Trebuchet MS" w:hAnsiTheme="minorHAnsi" w:cstheme="minorHAnsi"/>
          <w:color w:val="002060"/>
          <w:sz w:val="24"/>
          <w:szCs w:val="24"/>
          <w:lang w:val="ro-RO"/>
        </w:rPr>
        <w:t>e</w:t>
      </w:r>
      <w:proofErr w:type="spellEnd"/>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Trezorerie</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Statului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pe codurile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z w:val="24"/>
          <w:szCs w:val="24"/>
          <w:lang w:val="ro-RO"/>
        </w:rPr>
        <w:t>identificare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 xml:space="preserve">fiscală </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l</w:t>
      </w:r>
      <w:r w:rsidR="00747ECC"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instituţiei</w:t>
      </w:r>
      <w:proofErr w:type="spellEnd"/>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publice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 xml:space="preserve">respective.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cazul  beneficiarului/liderului</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parteneriat/partenerului,</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z w:val="24"/>
          <w:szCs w:val="24"/>
          <w:lang w:val="ro-RO"/>
        </w:rPr>
        <w:t>c</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pacing w:val="-1"/>
          <w:sz w:val="24"/>
          <w:szCs w:val="24"/>
          <w:lang w:val="ro-RO"/>
        </w:rPr>
        <w:t>calitate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instituţie</w:t>
      </w:r>
      <w:proofErr w:type="spellEnd"/>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public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f</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nanţat</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integra</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din </w:t>
      </w:r>
      <w:r w:rsidRPr="009878D4">
        <w:rPr>
          <w:rFonts w:asciiTheme="minorHAnsi" w:eastAsia="Trebuchet MS" w:hAnsiTheme="minorHAnsi" w:cstheme="minorHAnsi"/>
          <w:color w:val="002060"/>
          <w:spacing w:val="-1"/>
          <w:sz w:val="24"/>
          <w:szCs w:val="24"/>
          <w:lang w:val="ro-RO"/>
        </w:rPr>
        <w:t>bugetel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ordonatorilo</w:t>
      </w:r>
      <w:r w:rsidRPr="009878D4">
        <w:rPr>
          <w:rFonts w:asciiTheme="minorHAnsi" w:eastAsia="Trebuchet MS" w:hAnsiTheme="minorHAnsi" w:cstheme="minorHAnsi"/>
          <w:color w:val="002060"/>
          <w:sz w:val="24"/>
          <w:szCs w:val="24"/>
          <w:lang w:val="ro-RO"/>
        </w:rPr>
        <w:t>r de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edite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bugetului</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local,</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încasează</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conturile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z w:val="24"/>
          <w:szCs w:val="24"/>
          <w:lang w:val="ro-RO"/>
        </w:rPr>
        <w:t>venituri</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bugetar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codificate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z w:val="24"/>
          <w:szCs w:val="24"/>
          <w:lang w:val="ro-RO"/>
        </w:rPr>
        <w:t>u c</w:t>
      </w:r>
      <w:r w:rsidRPr="009878D4">
        <w:rPr>
          <w:rFonts w:asciiTheme="minorHAnsi" w:eastAsia="Trebuchet MS" w:hAnsiTheme="minorHAnsi" w:cstheme="minorHAnsi"/>
          <w:color w:val="002060"/>
          <w:spacing w:val="-1"/>
          <w:sz w:val="24"/>
          <w:szCs w:val="24"/>
          <w:lang w:val="ro-RO"/>
        </w:rPr>
        <w:t>odu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z w:val="24"/>
          <w:szCs w:val="24"/>
          <w:lang w:val="ro-RO"/>
        </w:rPr>
        <w:t>entificare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2"/>
          <w:sz w:val="24"/>
          <w:szCs w:val="24"/>
          <w:lang w:val="ro-RO"/>
        </w:rPr>
        <w:t>f</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5"/>
          <w:sz w:val="24"/>
          <w:szCs w:val="24"/>
          <w:lang w:val="ro-RO"/>
        </w:rPr>
        <w:t>s</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1"/>
          <w:sz w:val="24"/>
          <w:szCs w:val="24"/>
          <w:lang w:val="ro-RO"/>
        </w:rPr>
        <w:t>al</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al</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ordonatorulu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de credite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al </w:t>
      </w:r>
      <w:r w:rsidRPr="009878D4">
        <w:rPr>
          <w:rFonts w:asciiTheme="minorHAnsi" w:eastAsia="Trebuchet MS" w:hAnsiTheme="minorHAnsi" w:cstheme="minorHAnsi"/>
          <w:color w:val="002060"/>
          <w:spacing w:val="-1"/>
          <w:sz w:val="24"/>
          <w:szCs w:val="24"/>
          <w:lang w:val="ro-RO"/>
        </w:rPr>
        <w:t>bugetulu</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 xml:space="preserve">local </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 xml:space="preserve">au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fos</w:t>
      </w:r>
      <w:r w:rsidRPr="009878D4">
        <w:rPr>
          <w:rFonts w:asciiTheme="minorHAnsi" w:eastAsia="Trebuchet MS" w:hAnsiTheme="minorHAnsi" w:cstheme="minorHAnsi"/>
          <w:color w:val="002060"/>
          <w:sz w:val="24"/>
          <w:szCs w:val="24"/>
          <w:lang w:val="ro-RO"/>
        </w:rPr>
        <w:t xml:space="preserve">t </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aprobat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 xml:space="preserve">sumele </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finanţării</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 xml:space="preserve">valorii </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total</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pacing w:val="-2"/>
          <w:w w:val="103"/>
          <w:sz w:val="24"/>
          <w:szCs w:val="24"/>
          <w:lang w:val="ro-RO"/>
        </w:rPr>
        <w:t>pro</w:t>
      </w:r>
      <w:r w:rsidRPr="009878D4">
        <w:rPr>
          <w:rFonts w:asciiTheme="minorHAnsi" w:eastAsia="Trebuchet MS" w:hAnsiTheme="minorHAnsi" w:cstheme="minorHAnsi"/>
          <w:color w:val="002060"/>
          <w:spacing w:val="3"/>
          <w:w w:val="103"/>
          <w:sz w:val="24"/>
          <w:szCs w:val="24"/>
          <w:lang w:val="ro-RO"/>
        </w:rPr>
        <w:t>i</w:t>
      </w:r>
      <w:r w:rsidRPr="009878D4">
        <w:rPr>
          <w:rFonts w:asciiTheme="minorHAnsi" w:eastAsia="Trebuchet MS" w:hAnsiTheme="minorHAnsi" w:cstheme="minorHAnsi"/>
          <w:color w:val="002060"/>
          <w:w w:val="103"/>
          <w:sz w:val="24"/>
          <w:szCs w:val="24"/>
          <w:lang w:val="ro-RO"/>
        </w:rPr>
        <w:t>ectului.</w:t>
      </w:r>
    </w:p>
    <w:p w14:paraId="6154986F" w14:textId="18A03395"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(9</w:t>
      </w:r>
      <w:r w:rsidRPr="009878D4">
        <w:rPr>
          <w:rFonts w:asciiTheme="minorHAnsi" w:eastAsia="Trebuchet MS" w:hAnsiTheme="minorHAnsi" w:cstheme="minorHAnsi"/>
          <w:color w:val="002060"/>
          <w:spacing w:val="8"/>
          <w:sz w:val="24"/>
          <w:szCs w:val="24"/>
          <w:lang w:val="ro-RO"/>
        </w:rPr>
        <w:t>)</w:t>
      </w:r>
      <w:r w:rsidR="00747ECC"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beneficiarului/liderului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parteneriat/partenerului,</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altu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decât</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cel</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prevăzu</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la </w:t>
      </w:r>
      <w:r w:rsidRPr="009878D4">
        <w:rPr>
          <w:rFonts w:asciiTheme="minorHAnsi" w:eastAsia="Trebuchet MS" w:hAnsiTheme="minorHAnsi" w:cstheme="minorHAnsi"/>
          <w:color w:val="002060"/>
          <w:sz w:val="24"/>
          <w:szCs w:val="24"/>
          <w:lang w:val="ro-RO"/>
        </w:rPr>
        <w:t>alin. (8),</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reprezentân</w:t>
      </w:r>
      <w:r w:rsidRPr="009878D4">
        <w:rPr>
          <w:rFonts w:asciiTheme="minorHAnsi" w:eastAsia="Trebuchet MS" w:hAnsiTheme="minorHAnsi" w:cstheme="minorHAnsi"/>
          <w:color w:val="002060"/>
          <w:sz w:val="24"/>
          <w:szCs w:val="24"/>
          <w:lang w:val="ro-RO"/>
        </w:rPr>
        <w:t>d</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prefinanţar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9"/>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pacing w:val="3"/>
          <w:sz w:val="24"/>
          <w:szCs w:val="24"/>
          <w:lang w:val="ro-RO"/>
        </w:rPr>
        <w:t>i</w:t>
      </w:r>
      <w:proofErr w:type="spellEnd"/>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 cheltuieli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w w:val="103"/>
          <w:sz w:val="24"/>
          <w:szCs w:val="24"/>
          <w:lang w:val="ro-RO"/>
        </w:rPr>
        <w:t>e</w:t>
      </w:r>
      <w:r w:rsidRPr="009878D4">
        <w:rPr>
          <w:rFonts w:asciiTheme="minorHAnsi" w:eastAsia="Trebuchet MS" w:hAnsiTheme="minorHAnsi" w:cstheme="minorHAnsi"/>
          <w:color w:val="002060"/>
          <w:spacing w:val="-1"/>
          <w:w w:val="103"/>
          <w:sz w:val="24"/>
          <w:szCs w:val="24"/>
          <w:lang w:val="ro-RO"/>
        </w:rPr>
        <w:t xml:space="preserve">ligibile </w:t>
      </w:r>
      <w:r w:rsidRPr="009878D4">
        <w:rPr>
          <w:rFonts w:asciiTheme="minorHAnsi" w:eastAsia="Trebuchet MS" w:hAnsiTheme="minorHAnsi" w:cstheme="minorHAnsi"/>
          <w:color w:val="002060"/>
          <w:sz w:val="24"/>
          <w:szCs w:val="24"/>
          <w:lang w:val="ro-RO"/>
        </w:rPr>
        <w:t>efectuate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z w:val="24"/>
          <w:szCs w:val="24"/>
          <w:lang w:val="ro-RO"/>
        </w:rPr>
        <w:t>copul</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implementării</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2"/>
          <w:sz w:val="24"/>
          <w:szCs w:val="24"/>
          <w:lang w:val="ro-RO"/>
        </w:rPr>
        <w:t>pro</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ectulu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încasează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contul</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disponibilităţi</w:t>
      </w:r>
      <w:proofErr w:type="spellEnd"/>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deschis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solicitarea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w w:val="103"/>
          <w:sz w:val="24"/>
          <w:szCs w:val="24"/>
          <w:lang w:val="ro-RO"/>
        </w:rPr>
        <w:t>acestuia.</w:t>
      </w:r>
    </w:p>
    <w:p w14:paraId="0568C028" w14:textId="0CAE1BA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lastRenderedPageBreak/>
        <w:t>(10) Beneficiarul/liderul</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parteneriat/partenerului</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prevăzu</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 xml:space="preserve">alin. </w:t>
      </w:r>
      <w:r w:rsidRPr="009878D4">
        <w:rPr>
          <w:rFonts w:asciiTheme="minorHAnsi" w:eastAsia="Trebuchet MS" w:hAnsiTheme="minorHAnsi" w:cstheme="minorHAnsi"/>
          <w:color w:val="002060"/>
          <w:spacing w:val="-1"/>
          <w:sz w:val="24"/>
          <w:szCs w:val="24"/>
          <w:lang w:val="ro-RO"/>
        </w:rPr>
        <w:t>(9</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opta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deschiderea</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conturilor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
          <w:sz w:val="24"/>
          <w:szCs w:val="24"/>
          <w:lang w:val="ro-RO"/>
        </w:rPr>
        <w:t xml:space="preserve"> </w:t>
      </w:r>
      <w:proofErr w:type="spellStart"/>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sponibil</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z w:val="24"/>
          <w:szCs w:val="24"/>
          <w:lang w:val="ro-RO"/>
        </w:rPr>
        <w:t>tăţi</w:t>
      </w:r>
      <w:proofErr w:type="spellEnd"/>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proofErr w:type="spellStart"/>
      <w:r w:rsidRPr="009878D4">
        <w:rPr>
          <w:rFonts w:asciiTheme="minorHAnsi" w:eastAsia="Trebuchet MS" w:hAnsiTheme="minorHAnsi" w:cstheme="minorHAnsi"/>
          <w:color w:val="002060"/>
          <w:sz w:val="24"/>
          <w:szCs w:val="24"/>
          <w:lang w:val="ro-RO"/>
        </w:rPr>
        <w:t>unităţile</w:t>
      </w:r>
      <w:proofErr w:type="spellEnd"/>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Statului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la </w:t>
      </w:r>
      <w:proofErr w:type="spellStart"/>
      <w:r w:rsidRPr="009878D4">
        <w:rPr>
          <w:rFonts w:asciiTheme="minorHAnsi" w:eastAsia="Trebuchet MS" w:hAnsiTheme="minorHAnsi" w:cstheme="minorHAnsi"/>
          <w:color w:val="002060"/>
          <w:sz w:val="24"/>
          <w:szCs w:val="24"/>
          <w:lang w:val="ro-RO"/>
        </w:rPr>
        <w:t>instituţii</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credit.</w:t>
      </w:r>
    </w:p>
    <w:p w14:paraId="1EA06C3D" w14:textId="3D3EEFB8" w:rsidR="00A10484" w:rsidRPr="009878D4" w:rsidRDefault="00A10484" w:rsidP="006B64F9">
      <w:pPr>
        <w:spacing w:before="60"/>
        <w:ind w:left="133" w:right="10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(11) După</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autorizarea</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2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legislaţiei</w:t>
      </w:r>
      <w:proofErr w:type="spellEnd"/>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Uniunii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Europene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 xml:space="preserve">celei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naţionale,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fonduri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europen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cuvenit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2"/>
          <w:sz w:val="24"/>
          <w:szCs w:val="24"/>
          <w:lang w:val="ro-RO"/>
        </w:rPr>
        <w:t>f</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rambursate </w:t>
      </w:r>
      <w:r w:rsidRPr="009878D4">
        <w:rPr>
          <w:rFonts w:asciiTheme="minorHAnsi" w:eastAsia="Trebuchet MS" w:hAnsiTheme="minorHAnsi" w:cstheme="minorHAnsi"/>
          <w:color w:val="002060"/>
          <w:sz w:val="24"/>
          <w:szCs w:val="24"/>
          <w:lang w:val="ro-RO"/>
        </w:rPr>
        <w:t>beneficiarilor/liderilor</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par</w:t>
      </w:r>
      <w:r w:rsidRPr="009878D4">
        <w:rPr>
          <w:rFonts w:asciiTheme="minorHAnsi" w:eastAsia="Trebuchet MS" w:hAnsiTheme="minorHAnsi" w:cstheme="minorHAnsi"/>
          <w:color w:val="002060"/>
          <w:sz w:val="24"/>
          <w:szCs w:val="24"/>
          <w:lang w:val="ro-RO"/>
        </w:rPr>
        <w:t>teneriat/partenerilor</w:t>
      </w:r>
      <w:r w:rsidRPr="009878D4">
        <w:rPr>
          <w:rFonts w:asciiTheme="minorHAnsi" w:eastAsia="Trebuchet MS" w:hAnsiTheme="minorHAnsi" w:cstheme="minorHAnsi"/>
          <w:color w:val="002060"/>
          <w:spacing w:val="2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prevăzuţi</w:t>
      </w:r>
      <w:proofErr w:type="spellEnd"/>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2"/>
          <w:sz w:val="24"/>
          <w:szCs w:val="24"/>
          <w:lang w:val="ro-RO"/>
        </w:rPr>
        <w:t>-</w:t>
      </w:r>
      <w:r w:rsidRPr="009878D4">
        <w:rPr>
          <w:rFonts w:asciiTheme="minorHAnsi" w:eastAsia="Trebuchet MS" w:hAnsiTheme="minorHAnsi" w:cstheme="minorHAnsi"/>
          <w:color w:val="002060"/>
          <w:spacing w:val="1"/>
          <w:sz w:val="24"/>
          <w:szCs w:val="24"/>
          <w:lang w:val="ro-RO"/>
        </w:rPr>
        <w:t>(5</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2"/>
          <w:sz w:val="24"/>
          <w:szCs w:val="24"/>
          <w:lang w:val="ro-RO"/>
        </w:rPr>
        <w:t xml:space="preserve"> </w:t>
      </w:r>
      <w:proofErr w:type="spellStart"/>
      <w:r w:rsidRPr="009878D4">
        <w:rPr>
          <w:rFonts w:asciiTheme="minorHAnsi" w:eastAsia="Trebuchet MS" w:hAnsiTheme="minorHAnsi" w:cstheme="minorHAnsi"/>
          <w:color w:val="002060"/>
          <w:spacing w:val="-5"/>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8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3"/>
          <w:sz w:val="24"/>
          <w:szCs w:val="24"/>
          <w:lang w:val="ro-RO"/>
        </w:rPr>
        <w:t>O</w:t>
      </w:r>
      <w:r w:rsidRPr="009878D4">
        <w:rPr>
          <w:rFonts w:asciiTheme="minorHAnsi" w:eastAsia="Trebuchet MS" w:hAnsiTheme="minorHAnsi" w:cstheme="minorHAnsi"/>
          <w:color w:val="002060"/>
          <w:spacing w:val="2"/>
          <w:sz w:val="24"/>
          <w:szCs w:val="24"/>
          <w:lang w:val="ro-RO"/>
        </w:rPr>
        <w:t>U</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privind</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gestionarea</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financiară</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europene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3"/>
          <w:sz w:val="24"/>
          <w:szCs w:val="24"/>
          <w:lang w:val="ro-RO"/>
        </w:rPr>
        <w:t>p</w:t>
      </w:r>
      <w:r w:rsidRPr="009878D4">
        <w:rPr>
          <w:rFonts w:asciiTheme="minorHAnsi" w:eastAsia="Trebuchet MS" w:hAnsiTheme="minorHAnsi" w:cstheme="minorHAnsi"/>
          <w:color w:val="002060"/>
          <w:spacing w:val="2"/>
          <w:sz w:val="24"/>
          <w:szCs w:val="24"/>
          <w:lang w:val="ro-RO"/>
        </w:rPr>
        <w:t>e</w:t>
      </w:r>
      <w:r w:rsidRPr="009878D4">
        <w:rPr>
          <w:rFonts w:asciiTheme="minorHAnsi" w:eastAsia="Trebuchet MS" w:hAnsiTheme="minorHAnsi" w:cstheme="minorHAnsi"/>
          <w:color w:val="002060"/>
          <w:sz w:val="24"/>
          <w:szCs w:val="24"/>
          <w:lang w:val="ro-RO"/>
        </w:rPr>
        <w:t>rioada</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2"/>
          <w:sz w:val="24"/>
          <w:szCs w:val="24"/>
          <w:lang w:val="ro-RO"/>
        </w:rPr>
        <w:t>pro</w:t>
      </w:r>
      <w:r w:rsidRPr="009878D4">
        <w:rPr>
          <w:rFonts w:asciiTheme="minorHAnsi" w:eastAsia="Trebuchet MS" w:hAnsiTheme="minorHAnsi" w:cstheme="minorHAnsi"/>
          <w:color w:val="002060"/>
          <w:spacing w:val="4"/>
          <w:sz w:val="24"/>
          <w:szCs w:val="24"/>
          <w:lang w:val="ro-RO"/>
        </w:rPr>
        <w:t>g</w:t>
      </w:r>
      <w:r w:rsidRPr="009878D4">
        <w:rPr>
          <w:rFonts w:asciiTheme="minorHAnsi" w:eastAsia="Trebuchet MS" w:hAnsiTheme="minorHAnsi" w:cstheme="minorHAnsi"/>
          <w:color w:val="002060"/>
          <w:spacing w:val="-1"/>
          <w:sz w:val="24"/>
          <w:szCs w:val="24"/>
          <w:lang w:val="ro-RO"/>
        </w:rPr>
        <w:t>ramar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2021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2027,</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confor</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contractului de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finanţare,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vi</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ează</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2"/>
          <w:sz w:val="24"/>
          <w:szCs w:val="24"/>
          <w:lang w:val="ro-RO"/>
        </w:rPr>
        <w:t xml:space="preserve"> </w:t>
      </w:r>
      <w:r w:rsidR="00153F72"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conturile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venitu</w:t>
      </w:r>
      <w:r w:rsidRPr="009878D4">
        <w:rPr>
          <w:rFonts w:asciiTheme="minorHAnsi" w:eastAsia="Trebuchet MS" w:hAnsiTheme="minorHAnsi" w:cstheme="minorHAnsi"/>
          <w:color w:val="002060"/>
          <w:spacing w:val="-1"/>
          <w:sz w:val="24"/>
          <w:szCs w:val="24"/>
          <w:lang w:val="ro-RO"/>
        </w:rPr>
        <w:t>r</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ale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bugetelor</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fost</w:t>
      </w:r>
      <w:r w:rsidRPr="009878D4">
        <w:rPr>
          <w:rFonts w:asciiTheme="minorHAnsi" w:eastAsia="Trebuchet MS" w:hAnsiTheme="minorHAnsi" w:cstheme="minorHAnsi"/>
          <w:color w:val="002060"/>
          <w:spacing w:val="1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finanţat</w:t>
      </w:r>
      <w:proofErr w:type="spellEnd"/>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proiectul</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w w:val="103"/>
          <w:sz w:val="24"/>
          <w:szCs w:val="24"/>
          <w:lang w:val="ro-RO"/>
        </w:rPr>
        <w:t>respectiv.</w:t>
      </w:r>
    </w:p>
    <w:p w14:paraId="0B65325C" w14:textId="1746D4D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(12) După</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autorizarea</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2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legislaţiei</w:t>
      </w:r>
      <w:proofErr w:type="spellEnd"/>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Uniunii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Europene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celei</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naţionale,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pacing w:val="-1"/>
          <w:sz w:val="24"/>
          <w:szCs w:val="24"/>
          <w:lang w:val="ro-RO"/>
        </w:rPr>
        <w:t>cuveni</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f</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rambursat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alto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beneficiari</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decâ</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cei</w:t>
      </w:r>
      <w:r w:rsidRPr="009878D4">
        <w:rPr>
          <w:rFonts w:asciiTheme="minorHAnsi" w:eastAsia="Trebuchet MS" w:hAnsiTheme="minorHAnsi" w:cstheme="minorHAnsi"/>
          <w:color w:val="002060"/>
          <w:spacing w:val="32"/>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prevăzuţ</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la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7 alin.</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2"/>
          <w:sz w:val="24"/>
          <w:szCs w:val="24"/>
          <w:lang w:val="ro-RO"/>
        </w:rPr>
        <w:t>-</w:t>
      </w: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50"/>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8</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pacing w:val="-3"/>
          <w:sz w:val="24"/>
          <w:szCs w:val="24"/>
          <w:lang w:val="ro-RO"/>
        </w:rPr>
        <w:t>O</w:t>
      </w:r>
      <w:r w:rsidRPr="009878D4">
        <w:rPr>
          <w:rFonts w:asciiTheme="minorHAnsi" w:eastAsia="Trebuchet MS" w:hAnsiTheme="minorHAnsi" w:cstheme="minorHAnsi"/>
          <w:color w:val="002060"/>
          <w:spacing w:val="2"/>
          <w:sz w:val="24"/>
          <w:szCs w:val="24"/>
          <w:lang w:val="ro-RO"/>
        </w:rPr>
        <w:t>U</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vind</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gestionare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financiară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fondurilor </w:t>
      </w:r>
      <w:r w:rsidRPr="009878D4">
        <w:rPr>
          <w:rFonts w:asciiTheme="minorHAnsi" w:eastAsia="Trebuchet MS" w:hAnsiTheme="minorHAnsi" w:cstheme="minorHAnsi"/>
          <w:color w:val="002060"/>
          <w:spacing w:val="-1"/>
          <w:sz w:val="24"/>
          <w:szCs w:val="24"/>
          <w:lang w:val="ro-RO"/>
        </w:rPr>
        <w:t>europen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perioad</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programar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2021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2027,</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contractului</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de finanţare,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se </w:t>
      </w:r>
      <w:r w:rsidRPr="009878D4">
        <w:rPr>
          <w:rFonts w:asciiTheme="minorHAnsi" w:eastAsia="Trebuchet MS" w:hAnsiTheme="minorHAnsi" w:cstheme="minorHAnsi"/>
          <w:color w:val="002060"/>
          <w:sz w:val="24"/>
          <w:szCs w:val="24"/>
          <w:lang w:val="ro-RO"/>
        </w:rPr>
        <w:t>virează</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conturil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indicate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contractu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finanţare/cerere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mbursar</w:t>
      </w:r>
      <w:r w:rsidRPr="009878D4">
        <w:rPr>
          <w:rFonts w:asciiTheme="minorHAnsi" w:eastAsia="Trebuchet MS" w:hAnsiTheme="minorHAnsi" w:cstheme="minorHAnsi"/>
          <w:color w:val="002060"/>
          <w:spacing w:val="-1"/>
          <w:sz w:val="24"/>
          <w:szCs w:val="24"/>
          <w:lang w:val="ro-RO"/>
        </w:rPr>
        <w:t>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deschis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
          <w:sz w:val="24"/>
          <w:szCs w:val="24"/>
          <w:lang w:val="ro-RO"/>
        </w:rPr>
        <w:t xml:space="preserve"> sistemu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Trezorerie</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Statulu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ins</w:t>
      </w:r>
      <w:r w:rsidRPr="009878D4">
        <w:rPr>
          <w:rFonts w:asciiTheme="minorHAnsi" w:eastAsia="Trebuchet MS" w:hAnsiTheme="minorHAnsi" w:cstheme="minorHAnsi"/>
          <w:color w:val="002060"/>
          <w:spacing w:val="-5"/>
          <w:sz w:val="24"/>
          <w:szCs w:val="24"/>
          <w:lang w:val="ro-RO"/>
        </w:rPr>
        <w:t>t</w:t>
      </w:r>
      <w:r w:rsidRPr="009878D4">
        <w:rPr>
          <w:rFonts w:asciiTheme="minorHAnsi" w:eastAsia="Trebuchet MS" w:hAnsiTheme="minorHAnsi" w:cstheme="minorHAnsi"/>
          <w:color w:val="002060"/>
          <w:sz w:val="24"/>
          <w:szCs w:val="24"/>
          <w:lang w:val="ro-RO"/>
        </w:rPr>
        <w:t>ituţii</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credit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funcţi</w:t>
      </w:r>
      <w:r w:rsidRPr="009878D4">
        <w:rPr>
          <w:rFonts w:asciiTheme="minorHAnsi" w:eastAsia="Trebuchet MS" w:hAnsiTheme="minorHAnsi" w:cstheme="minorHAnsi"/>
          <w:color w:val="002060"/>
          <w:sz w:val="24"/>
          <w:szCs w:val="24"/>
          <w:lang w:val="ro-RO"/>
        </w:rPr>
        <w:t>e</w:t>
      </w:r>
      <w:proofErr w:type="spellEnd"/>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proofErr w:type="spellStart"/>
      <w:r w:rsidRPr="009878D4">
        <w:rPr>
          <w:rFonts w:asciiTheme="minorHAnsi" w:eastAsia="Trebuchet MS" w:hAnsiTheme="minorHAnsi" w:cstheme="minorHAnsi"/>
          <w:color w:val="002060"/>
          <w:spacing w:val="-1"/>
          <w:sz w:val="24"/>
          <w:szCs w:val="24"/>
          <w:lang w:val="ro-RO"/>
        </w:rPr>
        <w:t>opţiune</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acestora.</w:t>
      </w:r>
    </w:p>
    <w:p w14:paraId="4449B0DD" w14:textId="7BC4B816"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(13) Conturile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 xml:space="preserve">venituri </w:t>
      </w:r>
      <w:r w:rsidRPr="009878D4">
        <w:rPr>
          <w:rFonts w:asciiTheme="minorHAnsi" w:eastAsia="Trebuchet MS" w:hAnsiTheme="minorHAnsi" w:cstheme="minorHAnsi"/>
          <w:color w:val="002060"/>
          <w:spacing w:val="-1"/>
          <w:sz w:val="24"/>
          <w:szCs w:val="24"/>
          <w:lang w:val="ro-RO"/>
        </w:rPr>
        <w:t>bugetar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deschid</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unităţile</w:t>
      </w:r>
      <w:proofErr w:type="spellEnd"/>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 xml:space="preserve">Statului </w:t>
      </w:r>
      <w:r w:rsidRPr="009878D4">
        <w:rPr>
          <w:rFonts w:asciiTheme="minorHAnsi" w:eastAsia="Trebuchet MS" w:hAnsiTheme="minorHAnsi" w:cstheme="minorHAnsi"/>
          <w:color w:val="002060"/>
          <w:w w:val="103"/>
          <w:sz w:val="24"/>
          <w:szCs w:val="24"/>
          <w:lang w:val="ro-RO"/>
        </w:rPr>
        <w:t xml:space="preserve">pe </w:t>
      </w:r>
      <w:r w:rsidRPr="009878D4">
        <w:rPr>
          <w:rFonts w:asciiTheme="minorHAnsi" w:eastAsia="Trebuchet MS" w:hAnsiTheme="minorHAnsi" w:cstheme="minorHAnsi"/>
          <w:color w:val="002060"/>
          <w:spacing w:val="-1"/>
          <w:sz w:val="24"/>
          <w:szCs w:val="24"/>
          <w:lang w:val="ro-RO"/>
        </w:rPr>
        <w:t>numel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beneficiarului/liderului</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parteneriat/partenerului,</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w:t>
      </w:r>
      <w:r w:rsidRPr="009878D4">
        <w:rPr>
          <w:rFonts w:asciiTheme="minorHAnsi" w:eastAsia="Trebuchet MS" w:hAnsiTheme="minorHAnsi" w:cstheme="minorHAnsi"/>
          <w:color w:val="002060"/>
          <w:spacing w:val="-1"/>
          <w:sz w:val="24"/>
          <w:szCs w:val="24"/>
          <w:lang w:val="ro-RO"/>
        </w:rPr>
        <w:t>alitat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instituţii</w:t>
      </w:r>
      <w:proofErr w:type="spellEnd"/>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publice,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funcţie</w:t>
      </w:r>
      <w:proofErr w:type="spellEnd"/>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bugetul</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pri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 xml:space="preserve">se </w:t>
      </w:r>
      <w:proofErr w:type="spellStart"/>
      <w:r w:rsidRPr="009878D4">
        <w:rPr>
          <w:rFonts w:asciiTheme="minorHAnsi" w:eastAsia="Trebuchet MS" w:hAnsiTheme="minorHAnsi" w:cstheme="minorHAnsi"/>
          <w:color w:val="002060"/>
          <w:sz w:val="24"/>
          <w:szCs w:val="24"/>
          <w:lang w:val="ro-RO"/>
        </w:rPr>
        <w:t>finanţează</w:t>
      </w:r>
      <w:proofErr w:type="spellEnd"/>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proiectul,</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inclusiv</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numel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ordonatorilor </w:t>
      </w:r>
      <w:r w:rsidRPr="009878D4">
        <w:rPr>
          <w:rFonts w:asciiTheme="minorHAnsi" w:eastAsia="Trebuchet MS" w:hAnsiTheme="minorHAnsi" w:cstheme="minorHAnsi"/>
          <w:color w:val="002060"/>
          <w:spacing w:val="-2"/>
          <w:sz w:val="24"/>
          <w:szCs w:val="24"/>
          <w:lang w:val="ro-RO"/>
        </w:rPr>
        <w:t>pr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ncipal</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credit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prevăzuţi</w:t>
      </w:r>
      <w:proofErr w:type="spellEnd"/>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 xml:space="preserve">7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pacing w:val="-4"/>
          <w:sz w:val="24"/>
          <w:szCs w:val="24"/>
          <w:lang w:val="ro-RO"/>
        </w:rPr>
        <w:t>l</w:t>
      </w:r>
      <w:r w:rsidRPr="009878D4">
        <w:rPr>
          <w:rFonts w:asciiTheme="minorHAnsi" w:eastAsia="Trebuchet MS" w:hAnsiTheme="minorHAnsi" w:cstheme="minorHAnsi"/>
          <w:color w:val="002060"/>
          <w:spacing w:val="-1"/>
          <w:sz w:val="24"/>
          <w:szCs w:val="24"/>
          <w:lang w:val="ro-RO"/>
        </w:rPr>
        <w:t>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(2</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(4</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OU</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privind</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gestionarea </w:t>
      </w:r>
      <w:r w:rsidRPr="009878D4">
        <w:rPr>
          <w:rFonts w:asciiTheme="minorHAnsi" w:eastAsia="Trebuchet MS" w:hAnsiTheme="minorHAnsi" w:cstheme="minorHAnsi"/>
          <w:color w:val="002060"/>
          <w:sz w:val="24"/>
          <w:szCs w:val="24"/>
          <w:lang w:val="ro-RO"/>
        </w:rPr>
        <w:t>financiară</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a fondurilor</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europen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per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oad</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programar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2021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202</w:t>
      </w:r>
      <w:r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sun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cele </w:t>
      </w:r>
      <w:r w:rsidRPr="009878D4">
        <w:rPr>
          <w:rFonts w:asciiTheme="minorHAnsi" w:eastAsia="Trebuchet MS" w:hAnsiTheme="minorHAnsi" w:cstheme="minorHAnsi"/>
          <w:color w:val="002060"/>
          <w:spacing w:val="-1"/>
          <w:sz w:val="24"/>
          <w:szCs w:val="24"/>
          <w:lang w:val="ro-RO"/>
        </w:rPr>
        <w:t>menționat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49</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H</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829/2022</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aprobare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Normelo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metodologic</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aplicare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pacing w:val="-1"/>
          <w:sz w:val="24"/>
          <w:szCs w:val="24"/>
          <w:lang w:val="ro-RO"/>
        </w:rPr>
        <w:t>prevederilo</w:t>
      </w:r>
      <w:r w:rsidRPr="009878D4">
        <w:rPr>
          <w:rFonts w:asciiTheme="minorHAnsi" w:eastAsia="Trebuchet MS" w:hAnsiTheme="minorHAnsi" w:cstheme="minorHAnsi"/>
          <w:color w:val="002060"/>
          <w:sz w:val="24"/>
          <w:szCs w:val="24"/>
          <w:lang w:val="ro-RO"/>
        </w:rPr>
        <w:t xml:space="preserve">r </w:t>
      </w:r>
      <w:r w:rsidRPr="009878D4">
        <w:rPr>
          <w:rFonts w:asciiTheme="minorHAnsi" w:eastAsia="Trebuchet MS" w:hAnsiTheme="minorHAnsi" w:cstheme="minorHAnsi"/>
          <w:color w:val="002060"/>
          <w:spacing w:val="3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Ordonanţei</w:t>
      </w:r>
      <w:proofErr w:type="spellEnd"/>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0"/>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urgenţ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Guvernului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 xml:space="preserve">nr.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privind</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gestionarea </w:t>
      </w:r>
      <w:r w:rsidRPr="009878D4">
        <w:rPr>
          <w:rFonts w:asciiTheme="minorHAnsi" w:eastAsia="Trebuchet MS" w:hAnsiTheme="minorHAnsi" w:cstheme="minorHAnsi"/>
          <w:color w:val="002060"/>
          <w:sz w:val="24"/>
          <w:szCs w:val="24"/>
          <w:lang w:val="ro-RO"/>
        </w:rPr>
        <w:t>financiară</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fondurilor</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europene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peri</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ada</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programare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2021</w:t>
      </w:r>
      <w:r w:rsidRPr="009878D4">
        <w:rPr>
          <w:rFonts w:asciiTheme="minorHAnsi" w:eastAsia="Trebuchet MS" w:hAnsiTheme="minorHAnsi" w:cstheme="minorHAnsi"/>
          <w:color w:val="002060"/>
          <w:spacing w:val="1"/>
          <w:w w:val="103"/>
          <w:sz w:val="24"/>
          <w:szCs w:val="24"/>
          <w:lang w:val="ro-RO"/>
        </w:rPr>
        <w:t>-</w:t>
      </w:r>
      <w:r w:rsidRPr="009878D4">
        <w:rPr>
          <w:rFonts w:asciiTheme="minorHAnsi" w:eastAsia="Trebuchet MS" w:hAnsiTheme="minorHAnsi" w:cstheme="minorHAnsi"/>
          <w:color w:val="002060"/>
          <w:w w:val="103"/>
          <w:sz w:val="24"/>
          <w:szCs w:val="24"/>
          <w:lang w:val="ro-RO"/>
        </w:rPr>
        <w:t>2027.</w:t>
      </w:r>
    </w:p>
    <w:p w14:paraId="5A12E606" w14:textId="09920693"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(14) Transferul</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fondurilor</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b/>
          <w:bCs/>
          <w:color w:val="002060"/>
          <w:sz w:val="24"/>
          <w:szCs w:val="24"/>
          <w:lang w:val="ro-RO"/>
        </w:rPr>
        <w:t>cererea</w:t>
      </w:r>
      <w:r w:rsidRPr="009878D4">
        <w:rPr>
          <w:rFonts w:asciiTheme="minorHAnsi" w:eastAsia="Trebuchet MS" w:hAnsiTheme="minorHAnsi" w:cstheme="minorHAnsi"/>
          <w:b/>
          <w:bCs/>
          <w:color w:val="002060"/>
          <w:spacing w:val="23"/>
          <w:sz w:val="24"/>
          <w:szCs w:val="24"/>
          <w:lang w:val="ro-RO"/>
        </w:rPr>
        <w:t xml:space="preserve"> </w:t>
      </w:r>
      <w:r w:rsidRPr="009878D4">
        <w:rPr>
          <w:rFonts w:asciiTheme="minorHAnsi" w:eastAsia="Trebuchet MS" w:hAnsiTheme="minorHAnsi" w:cstheme="minorHAnsi"/>
          <w:b/>
          <w:bCs/>
          <w:color w:val="002060"/>
          <w:sz w:val="24"/>
          <w:szCs w:val="24"/>
          <w:lang w:val="ro-RO"/>
        </w:rPr>
        <w:t>de</w:t>
      </w:r>
      <w:r w:rsidRPr="009878D4">
        <w:rPr>
          <w:rFonts w:asciiTheme="minorHAnsi" w:eastAsia="Trebuchet MS" w:hAnsiTheme="minorHAnsi" w:cstheme="minorHAnsi"/>
          <w:b/>
          <w:bCs/>
          <w:color w:val="002060"/>
          <w:spacing w:val="9"/>
          <w:sz w:val="24"/>
          <w:szCs w:val="24"/>
          <w:lang w:val="ro-RO"/>
        </w:rPr>
        <w:t xml:space="preserve"> </w:t>
      </w:r>
      <w:r w:rsidRPr="009878D4">
        <w:rPr>
          <w:rFonts w:asciiTheme="minorHAnsi" w:eastAsia="Trebuchet MS" w:hAnsiTheme="minorHAnsi" w:cstheme="minorHAnsi"/>
          <w:b/>
          <w:bCs/>
          <w:color w:val="002060"/>
          <w:sz w:val="24"/>
          <w:szCs w:val="24"/>
          <w:lang w:val="ro-RO"/>
        </w:rPr>
        <w:t>pla</w:t>
      </w:r>
      <w:r w:rsidRPr="009878D4">
        <w:rPr>
          <w:rFonts w:asciiTheme="minorHAnsi" w:eastAsia="Trebuchet MS" w:hAnsiTheme="minorHAnsi" w:cstheme="minorHAnsi"/>
          <w:b/>
          <w:bCs/>
          <w:color w:val="002060"/>
          <w:spacing w:val="-1"/>
          <w:sz w:val="24"/>
          <w:szCs w:val="24"/>
          <w:lang w:val="ro-RO"/>
        </w:rPr>
        <w:t>tă</w:t>
      </w:r>
      <w:r w:rsidRPr="009878D4">
        <w:rPr>
          <w:rFonts w:asciiTheme="minorHAnsi" w:eastAsia="Trebuchet MS" w:hAnsiTheme="minorHAnsi" w:cstheme="minorHAnsi"/>
          <w:b/>
          <w:bCs/>
          <w:color w:val="002060"/>
          <w:sz w:val="24"/>
          <w:szCs w:val="24"/>
          <w:lang w:val="ro-RO"/>
        </w:rPr>
        <w:t>/cererea</w:t>
      </w:r>
      <w:r w:rsidRPr="009878D4">
        <w:rPr>
          <w:rFonts w:asciiTheme="minorHAnsi" w:eastAsia="Trebuchet MS" w:hAnsiTheme="minorHAnsi" w:cstheme="minorHAnsi"/>
          <w:b/>
          <w:bCs/>
          <w:color w:val="002060"/>
          <w:spacing w:val="44"/>
          <w:sz w:val="24"/>
          <w:szCs w:val="24"/>
          <w:lang w:val="ro-RO"/>
        </w:rPr>
        <w:t xml:space="preserve"> </w:t>
      </w:r>
      <w:r w:rsidRPr="009878D4">
        <w:rPr>
          <w:rFonts w:asciiTheme="minorHAnsi" w:eastAsia="Trebuchet MS" w:hAnsiTheme="minorHAnsi" w:cstheme="minorHAnsi"/>
          <w:b/>
          <w:bCs/>
          <w:color w:val="002060"/>
          <w:sz w:val="24"/>
          <w:szCs w:val="24"/>
          <w:lang w:val="ro-RO"/>
        </w:rPr>
        <w:t>de</w:t>
      </w:r>
      <w:r w:rsidRPr="009878D4">
        <w:rPr>
          <w:rFonts w:asciiTheme="minorHAnsi" w:eastAsia="Trebuchet MS" w:hAnsiTheme="minorHAnsi" w:cstheme="minorHAnsi"/>
          <w:b/>
          <w:bCs/>
          <w:color w:val="002060"/>
          <w:spacing w:val="8"/>
          <w:sz w:val="24"/>
          <w:szCs w:val="24"/>
          <w:lang w:val="ro-RO"/>
        </w:rPr>
        <w:t xml:space="preserve"> </w:t>
      </w:r>
      <w:r w:rsidRPr="009878D4">
        <w:rPr>
          <w:rFonts w:asciiTheme="minorHAnsi" w:eastAsia="Trebuchet MS" w:hAnsiTheme="minorHAnsi" w:cstheme="minorHAnsi"/>
          <w:b/>
          <w:bCs/>
          <w:color w:val="002060"/>
          <w:sz w:val="24"/>
          <w:szCs w:val="24"/>
          <w:lang w:val="ro-RO"/>
        </w:rPr>
        <w:t>rambursare</w:t>
      </w:r>
      <w:r w:rsidRPr="009878D4">
        <w:rPr>
          <w:rFonts w:asciiTheme="minorHAnsi" w:eastAsia="Trebuchet MS" w:hAnsiTheme="minorHAnsi" w:cstheme="minorHAnsi"/>
          <w:b/>
          <w:bCs/>
          <w:color w:val="002060"/>
          <w:spacing w:val="35"/>
          <w:sz w:val="24"/>
          <w:szCs w:val="24"/>
          <w:lang w:val="ro-RO"/>
        </w:rPr>
        <w:t xml:space="preserve"> </w:t>
      </w:r>
      <w:r w:rsidRPr="009878D4">
        <w:rPr>
          <w:rFonts w:asciiTheme="minorHAnsi" w:eastAsia="Trebuchet MS" w:hAnsiTheme="minorHAnsi" w:cstheme="minorHAnsi"/>
          <w:b/>
          <w:bCs/>
          <w:color w:val="002060"/>
          <w:sz w:val="24"/>
          <w:szCs w:val="24"/>
          <w:lang w:val="ro-RO"/>
        </w:rPr>
        <w:t>se</w:t>
      </w:r>
      <w:r w:rsidRPr="009878D4">
        <w:rPr>
          <w:rFonts w:asciiTheme="minorHAnsi" w:eastAsia="Trebuchet MS" w:hAnsiTheme="minorHAnsi" w:cstheme="minorHAnsi"/>
          <w:b/>
          <w:bCs/>
          <w:color w:val="002060"/>
          <w:spacing w:val="8"/>
          <w:sz w:val="24"/>
          <w:szCs w:val="24"/>
          <w:lang w:val="ro-RO"/>
        </w:rPr>
        <w:t xml:space="preserve"> </w:t>
      </w:r>
      <w:r w:rsidRPr="009878D4">
        <w:rPr>
          <w:rFonts w:asciiTheme="minorHAnsi" w:eastAsia="Trebuchet MS" w:hAnsiTheme="minorHAnsi" w:cstheme="minorHAnsi"/>
          <w:b/>
          <w:bCs/>
          <w:color w:val="002060"/>
          <w:sz w:val="24"/>
          <w:szCs w:val="24"/>
          <w:lang w:val="ro-RO"/>
        </w:rPr>
        <w:t>va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efectua</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în </w:t>
      </w:r>
      <w:r w:rsidRPr="009878D4">
        <w:rPr>
          <w:rFonts w:asciiTheme="minorHAnsi" w:eastAsia="Trebuchet MS" w:hAnsiTheme="minorHAnsi" w:cstheme="minorHAnsi"/>
          <w:color w:val="002060"/>
          <w:sz w:val="24"/>
          <w:szCs w:val="24"/>
          <w:lang w:val="ro-RO"/>
        </w:rPr>
        <w:t>lei</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următoarele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w w:val="103"/>
          <w:sz w:val="24"/>
          <w:szCs w:val="24"/>
          <w:lang w:val="ro-RO"/>
        </w:rPr>
        <w:t>conturi:</w:t>
      </w:r>
    </w:p>
    <w:p w14:paraId="220F68EC" w14:textId="77777777" w:rsidR="00A10484" w:rsidRPr="009878D4" w:rsidRDefault="00A10484" w:rsidP="006B64F9">
      <w:pPr>
        <w:tabs>
          <w:tab w:val="left" w:pos="2970"/>
        </w:tabs>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cerere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plată </w:t>
      </w:r>
      <w:r w:rsidRPr="009878D4">
        <w:rPr>
          <w:rFonts w:asciiTheme="minorHAnsi" w:eastAsia="Trebuchet MS" w:hAnsiTheme="minorHAnsi" w:cstheme="minorHAnsi"/>
          <w:color w:val="002060"/>
          <w:sz w:val="24"/>
          <w:szCs w:val="24"/>
          <w:lang w:val="ro-RO"/>
        </w:rPr>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9878D4" w:rsidRDefault="00A10484" w:rsidP="006B64F9">
      <w:pPr>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53EBFE8C" w14:textId="77777777" w:rsidR="00A10484" w:rsidRPr="009878D4" w:rsidRDefault="00A10484" w:rsidP="006B64F9">
      <w:pPr>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 pentru cerere de rambursare</w:t>
      </w:r>
    </w:p>
    <w:p w14:paraId="1F91227E" w14:textId="77777777" w:rsidR="00A10484" w:rsidRPr="009878D4" w:rsidRDefault="00A10484" w:rsidP="006B64F9">
      <w:pPr>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 cod IBAN:    ……………………</w:t>
      </w:r>
    </w:p>
    <w:p w14:paraId="1DE50940" w14:textId="77777777" w:rsidR="00A10484" w:rsidRPr="009878D4" w:rsidRDefault="00A10484" w:rsidP="006B64F9">
      <w:pPr>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Titular cont: ……………………….</w:t>
      </w:r>
    </w:p>
    <w:p w14:paraId="76A0AF0B" w14:textId="77777777" w:rsidR="00A10484" w:rsidRPr="009878D4" w:rsidRDefault="00A10484" w:rsidP="006B64F9">
      <w:pPr>
        <w:spacing w:before="60"/>
        <w:ind w:left="133" w:right="58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proiecte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transferu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va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face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u</w:t>
      </w:r>
      <w:r w:rsidRPr="009878D4">
        <w:rPr>
          <w:rFonts w:asciiTheme="minorHAnsi" w:eastAsia="Trebuchet MS" w:hAnsiTheme="minorHAnsi" w:cstheme="minorHAnsi"/>
          <w:color w:val="002060"/>
          <w:w w:val="103"/>
          <w:sz w:val="24"/>
          <w:szCs w:val="24"/>
          <w:lang w:val="ro-RO"/>
        </w:rPr>
        <w:t xml:space="preserve">rmătoarele </w:t>
      </w:r>
      <w:r w:rsidRPr="009878D4">
        <w:rPr>
          <w:rFonts w:asciiTheme="minorHAnsi" w:eastAsia="Trebuchet MS" w:hAnsiTheme="minorHAnsi" w:cstheme="minorHAnsi"/>
          <w:color w:val="002060"/>
          <w:sz w:val="24"/>
          <w:szCs w:val="24"/>
          <w:lang w:val="ro-RO"/>
        </w:rPr>
        <w:t>conturi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b/>
          <w:bCs/>
          <w:color w:val="002060"/>
          <w:sz w:val="24"/>
          <w:szCs w:val="24"/>
          <w:lang w:val="ro-RO"/>
        </w:rPr>
        <w:t>deschise</w:t>
      </w:r>
      <w:r w:rsidRPr="009878D4">
        <w:rPr>
          <w:rFonts w:asciiTheme="minorHAnsi" w:eastAsia="Trebuchet MS" w:hAnsiTheme="minorHAnsi" w:cstheme="minorHAnsi"/>
          <w:b/>
          <w:bCs/>
          <w:color w:val="002060"/>
          <w:spacing w:val="25"/>
          <w:sz w:val="24"/>
          <w:szCs w:val="24"/>
          <w:lang w:val="ro-RO"/>
        </w:rPr>
        <w:t xml:space="preserve"> </w:t>
      </w:r>
      <w:r w:rsidRPr="009878D4">
        <w:rPr>
          <w:rFonts w:asciiTheme="minorHAnsi" w:eastAsia="Trebuchet MS" w:hAnsiTheme="minorHAnsi" w:cstheme="minorHAnsi"/>
          <w:b/>
          <w:bCs/>
          <w:color w:val="002060"/>
          <w:sz w:val="24"/>
          <w:szCs w:val="24"/>
          <w:lang w:val="ro-RO"/>
        </w:rPr>
        <w:t>pe</w:t>
      </w:r>
      <w:r w:rsidRPr="009878D4">
        <w:rPr>
          <w:rFonts w:asciiTheme="minorHAnsi" w:eastAsia="Trebuchet MS" w:hAnsiTheme="minorHAnsi" w:cstheme="minorHAnsi"/>
          <w:b/>
          <w:bCs/>
          <w:color w:val="002060"/>
          <w:spacing w:val="9"/>
          <w:sz w:val="24"/>
          <w:szCs w:val="24"/>
          <w:lang w:val="ro-RO"/>
        </w:rPr>
        <w:t xml:space="preserve"> </w:t>
      </w:r>
      <w:r w:rsidRPr="009878D4">
        <w:rPr>
          <w:rFonts w:asciiTheme="minorHAnsi" w:eastAsia="Trebuchet MS" w:hAnsiTheme="minorHAnsi" w:cstheme="minorHAnsi"/>
          <w:b/>
          <w:bCs/>
          <w:color w:val="002060"/>
          <w:sz w:val="24"/>
          <w:szCs w:val="24"/>
          <w:lang w:val="ro-RO"/>
        </w:rPr>
        <w:t>numele</w:t>
      </w:r>
      <w:r w:rsidRPr="009878D4">
        <w:rPr>
          <w:rFonts w:asciiTheme="minorHAnsi" w:eastAsia="Trebuchet MS" w:hAnsiTheme="minorHAnsi" w:cstheme="minorHAnsi"/>
          <w:b/>
          <w:bCs/>
          <w:color w:val="002060"/>
          <w:spacing w:val="22"/>
          <w:sz w:val="24"/>
          <w:szCs w:val="24"/>
          <w:lang w:val="ro-RO"/>
        </w:rPr>
        <w:t xml:space="preserve"> </w:t>
      </w:r>
      <w:r w:rsidRPr="009878D4">
        <w:rPr>
          <w:rFonts w:asciiTheme="minorHAnsi" w:eastAsia="Trebuchet MS" w:hAnsiTheme="minorHAnsi" w:cstheme="minorHAnsi"/>
          <w:b/>
          <w:bCs/>
          <w:color w:val="002060"/>
          <w:sz w:val="24"/>
          <w:szCs w:val="24"/>
          <w:lang w:val="ro-RO"/>
        </w:rPr>
        <w:t>Liderului</w:t>
      </w:r>
      <w:r w:rsidRPr="009878D4">
        <w:rPr>
          <w:rFonts w:asciiTheme="minorHAnsi" w:eastAsia="Trebuchet MS" w:hAnsiTheme="minorHAnsi" w:cstheme="minorHAnsi"/>
          <w:b/>
          <w:bCs/>
          <w:color w:val="002060"/>
          <w:spacing w:val="26"/>
          <w:sz w:val="24"/>
          <w:szCs w:val="24"/>
          <w:lang w:val="ro-RO"/>
        </w:rPr>
        <w:t xml:space="preserve"> </w:t>
      </w:r>
      <w:r w:rsidRPr="009878D4">
        <w:rPr>
          <w:rFonts w:asciiTheme="minorHAnsi" w:eastAsia="Trebuchet MS" w:hAnsiTheme="minorHAnsi" w:cstheme="minorHAnsi"/>
          <w:b/>
          <w:bCs/>
          <w:color w:val="002060"/>
          <w:sz w:val="24"/>
          <w:szCs w:val="24"/>
          <w:lang w:val="ro-RO"/>
        </w:rPr>
        <w:t>de</w:t>
      </w:r>
      <w:r w:rsidRPr="009878D4">
        <w:rPr>
          <w:rFonts w:asciiTheme="minorHAnsi" w:eastAsia="Trebuchet MS" w:hAnsiTheme="minorHAnsi" w:cstheme="minorHAnsi"/>
          <w:b/>
          <w:bCs/>
          <w:color w:val="002060"/>
          <w:spacing w:val="9"/>
          <w:sz w:val="24"/>
          <w:szCs w:val="24"/>
          <w:lang w:val="ro-RO"/>
        </w:rPr>
        <w:t xml:space="preserve"> </w:t>
      </w:r>
      <w:r w:rsidRPr="009878D4">
        <w:rPr>
          <w:rFonts w:asciiTheme="minorHAnsi" w:eastAsia="Trebuchet MS" w:hAnsiTheme="minorHAnsi" w:cstheme="minorHAnsi"/>
          <w:b/>
          <w:bCs/>
          <w:color w:val="002060"/>
          <w:w w:val="103"/>
          <w:sz w:val="24"/>
          <w:szCs w:val="24"/>
          <w:lang w:val="ro-RO"/>
        </w:rPr>
        <w:t>parteneriat/Partenerului:</w:t>
      </w:r>
    </w:p>
    <w:p w14:paraId="70C09E35"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cerere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(Lider</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parteneriat)</w:t>
      </w:r>
    </w:p>
    <w:p w14:paraId="28824EFE"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2A1D23F1"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w:t>
      </w:r>
    </w:p>
    <w:p w14:paraId="3AF89AD6"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cerere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rambursare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(Lider</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parteneriat)</w:t>
      </w:r>
    </w:p>
    <w:p w14:paraId="6E58C5C0"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lastRenderedPageBreak/>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5EA757ED"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Trezoreriei/Băncii</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Comerciale: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w:t>
      </w:r>
    </w:p>
    <w:p w14:paraId="54E4FEA1"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cerere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(Partene</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1</w:t>
      </w:r>
      <w:r w:rsidRPr="009878D4">
        <w:rPr>
          <w:rFonts w:asciiTheme="minorHAnsi" w:eastAsia="Trebuchet MS" w:hAnsiTheme="minorHAnsi" w:cstheme="minorHAnsi"/>
          <w:color w:val="002060"/>
          <w:w w:val="103"/>
          <w:sz w:val="24"/>
          <w:szCs w:val="24"/>
          <w:lang w:val="ro-RO"/>
        </w:rPr>
        <w:t>)</w:t>
      </w:r>
    </w:p>
    <w:p w14:paraId="70095707"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315CA101"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w:t>
      </w:r>
    </w:p>
    <w:p w14:paraId="499967C6"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Con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cer</w:t>
      </w:r>
      <w:r w:rsidRPr="009878D4">
        <w:rPr>
          <w:rFonts w:asciiTheme="minorHAnsi" w:eastAsia="Trebuchet MS" w:hAnsiTheme="minorHAnsi" w:cstheme="minorHAnsi"/>
          <w:color w:val="002060"/>
          <w:spacing w:val="2"/>
          <w:sz w:val="24"/>
          <w:szCs w:val="24"/>
          <w:lang w:val="ro-RO"/>
        </w:rPr>
        <w:t>e</w:t>
      </w:r>
      <w:r w:rsidRPr="009878D4">
        <w:rPr>
          <w:rFonts w:asciiTheme="minorHAnsi" w:eastAsia="Trebuchet MS" w:hAnsiTheme="minorHAnsi" w:cstheme="minorHAnsi"/>
          <w:color w:val="002060"/>
          <w:sz w:val="24"/>
          <w:szCs w:val="24"/>
          <w:lang w:val="ro-RO"/>
        </w:rPr>
        <w:t>re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rambursare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(Partener</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1</w:t>
      </w:r>
      <w:r w:rsidRPr="009878D4">
        <w:rPr>
          <w:rFonts w:asciiTheme="minorHAnsi" w:eastAsia="Trebuchet MS" w:hAnsiTheme="minorHAnsi" w:cstheme="minorHAnsi"/>
          <w:color w:val="002060"/>
          <w:w w:val="103"/>
          <w:sz w:val="24"/>
          <w:szCs w:val="24"/>
          <w:lang w:val="ro-RO"/>
        </w:rPr>
        <w:t>)</w:t>
      </w:r>
    </w:p>
    <w:p w14:paraId="1D2EEA8D"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2BE8F1F9"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Trezoreriei/Băncii</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Comerciale: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w:t>
      </w:r>
    </w:p>
    <w:p w14:paraId="2297B3A0"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cerere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(Partener</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w w:val="103"/>
          <w:sz w:val="24"/>
          <w:szCs w:val="24"/>
          <w:lang w:val="ro-RO"/>
        </w:rPr>
        <w:t>n)</w:t>
      </w:r>
    </w:p>
    <w:p w14:paraId="30D2D69F"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23804EE8"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0C5FD627"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cerere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rambursare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(Partener</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w w:val="103"/>
          <w:sz w:val="24"/>
          <w:szCs w:val="24"/>
          <w:lang w:val="ro-RO"/>
        </w:rPr>
        <w:t>n)</w:t>
      </w:r>
    </w:p>
    <w:p w14:paraId="53A74EAA" w14:textId="77777777" w:rsidR="00A10484" w:rsidRPr="009878D4" w:rsidRDefault="00A10484" w:rsidP="006B64F9">
      <w:pPr>
        <w:spacing w:before="60"/>
        <w:ind w:left="133" w:right="6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cod</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 xml:space="preserve">IBAN:   </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tula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cont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w:t>
      </w:r>
    </w:p>
    <w:p w14:paraId="5481A7F3" w14:textId="77777777" w:rsidR="00A10484" w:rsidRPr="009878D4" w:rsidRDefault="00A10484" w:rsidP="006B64F9">
      <w:pPr>
        <w:spacing w:before="60"/>
        <w:ind w:left="133" w:right="605"/>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z w:val="24"/>
          <w:szCs w:val="24"/>
          <w:lang w:val="ro-RO"/>
        </w:rPr>
        <w:t>Denumire/adresa</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Trezoreriei/Băncii</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Comerciale: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w w:val="103"/>
          <w:sz w:val="24"/>
          <w:szCs w:val="24"/>
          <w:lang w:val="ro-RO"/>
        </w:rPr>
        <w:t>……………………………</w:t>
      </w:r>
    </w:p>
    <w:p w14:paraId="0D14E71A" w14:textId="0A729D2D"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(15) Data de la care cheltuielile efectuate de Beneficiar pot fi solicitate spre rambursare este data intrării în vigoare a prezentului Contract. Cheltuielile efectuate înainte de data intrării în vigoare a prezentului contract, însă nu mai devreme de </w:t>
      </w:r>
      <w:r w:rsidR="004C7AF1" w:rsidRPr="009878D4">
        <w:rPr>
          <w:rFonts w:asciiTheme="minorHAnsi" w:eastAsia="Trebuchet MS" w:hAnsiTheme="minorHAnsi" w:cstheme="minorHAnsi"/>
          <w:color w:val="002060"/>
          <w:sz w:val="24"/>
          <w:szCs w:val="24"/>
          <w:lang w:val="ro-RO"/>
        </w:rPr>
        <w:t>01.01.2021</w:t>
      </w:r>
      <w:r w:rsidRPr="009878D4">
        <w:rPr>
          <w:rFonts w:asciiTheme="minorHAnsi" w:eastAsia="Trebuchet MS" w:hAnsiTheme="minorHAnsi" w:cstheme="minorHAnsi"/>
          <w:color w:val="002060"/>
          <w:sz w:val="24"/>
          <w:szCs w:val="24"/>
          <w:lang w:val="ro-RO"/>
        </w:rPr>
        <w:t xml:space="preserve">, sunt considerate eligibile dacă sunt efectuate în cadrul Proiectului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respectă regulile naţionale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comunitare de eligibilitate, conform reglementărilor în vigoare.</w:t>
      </w:r>
    </w:p>
    <w:p w14:paraId="75F29168"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(16) Înainte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solicitare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rambursării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cheltuielile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respective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trebui</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 xml:space="preserve">ă </w:t>
      </w:r>
      <w:r w:rsidRPr="009878D4">
        <w:rPr>
          <w:rFonts w:asciiTheme="minorHAnsi" w:eastAsia="Trebuchet MS" w:hAnsiTheme="minorHAnsi" w:cstheme="minorHAnsi"/>
          <w:color w:val="002060"/>
          <w:spacing w:val="1"/>
          <w:sz w:val="24"/>
          <w:szCs w:val="24"/>
          <w:lang w:val="ro-RO"/>
        </w:rPr>
        <w:t>fi</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dej</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efectuate </w:t>
      </w:r>
      <w:proofErr w:type="spellStart"/>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plătite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Beneficiar</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plăţii</w:t>
      </w:r>
      <w:proofErr w:type="spellEnd"/>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consideră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efectuării</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transferulu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banca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w w:val="103"/>
          <w:sz w:val="24"/>
          <w:szCs w:val="24"/>
          <w:lang w:val="ro-RO"/>
        </w:rPr>
        <w:t>contul Beneficiarului.</w:t>
      </w:r>
    </w:p>
    <w:p w14:paraId="75C12F20"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(17) Fiecare </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cerer</w:t>
      </w:r>
      <w:r w:rsidRPr="009878D4">
        <w:rPr>
          <w:rFonts w:asciiTheme="minorHAnsi" w:eastAsia="Trebuchet MS" w:hAnsiTheme="minorHAnsi" w:cstheme="minorHAnsi"/>
          <w:color w:val="002060"/>
          <w:sz w:val="24"/>
          <w:szCs w:val="24"/>
          <w:lang w:val="ro-RO"/>
        </w:rPr>
        <w:t>e  de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 xml:space="preserve">transmisă </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 xml:space="preserve">Beneficiar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 xml:space="preserve">trebuie </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pacing w:val="-1"/>
          <w:sz w:val="24"/>
          <w:szCs w:val="24"/>
          <w:lang w:val="ro-RO"/>
        </w:rPr>
        <w:t>reflect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separat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fiecare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an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calendaristic</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cheltuielile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w w:val="103"/>
          <w:sz w:val="24"/>
          <w:szCs w:val="24"/>
          <w:lang w:val="ro-RO"/>
        </w:rPr>
        <w:t>efectuate.</w:t>
      </w:r>
    </w:p>
    <w:p w14:paraId="0F39D1A5" w14:textId="5F6CBB52" w:rsidR="00A10484" w:rsidRPr="009878D4" w:rsidRDefault="00A10484" w:rsidP="006B64F9">
      <w:pPr>
        <w:spacing w:before="60"/>
        <w:ind w:left="133" w:right="108"/>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(18)</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Beneficiarul</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blig</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pacing w:val="1"/>
          <w:sz w:val="24"/>
          <w:szCs w:val="24"/>
          <w:lang w:val="ro-RO"/>
        </w:rPr>
        <w:t>ți</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depun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Rap</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pacing w:val="-2"/>
          <w:sz w:val="24"/>
          <w:szCs w:val="24"/>
          <w:lang w:val="ro-RO"/>
        </w:rPr>
        <w:t>rt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de progres</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conformitate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Anexa</w:t>
      </w:r>
      <w:r w:rsidRPr="009878D4">
        <w:rPr>
          <w:rFonts w:asciiTheme="minorHAnsi" w:eastAsia="Trebuchet MS" w:hAnsiTheme="minorHAnsi" w:cstheme="minorHAnsi"/>
          <w:color w:val="002060"/>
          <w:spacing w:val="27"/>
          <w:sz w:val="24"/>
          <w:szCs w:val="24"/>
          <w:lang w:val="ro-RO"/>
        </w:rPr>
        <w:t xml:space="preserve"> </w:t>
      </w:r>
      <w:r w:rsidR="002F1050" w:rsidRPr="009878D4">
        <w:rPr>
          <w:rFonts w:asciiTheme="minorHAnsi" w:eastAsia="Trebuchet MS" w:hAnsiTheme="minorHAnsi" w:cstheme="minorHAnsi"/>
          <w:color w:val="002060"/>
          <w:spacing w:val="27"/>
          <w:sz w:val="24"/>
          <w:szCs w:val="24"/>
          <w:lang w:val="ro-RO"/>
        </w:rPr>
        <w:t xml:space="preserve">2 </w:t>
      </w:r>
      <w:r w:rsidRPr="009878D4">
        <w:rPr>
          <w:rFonts w:asciiTheme="minorHAnsi" w:eastAsia="Trebuchet MS" w:hAnsiTheme="minorHAnsi" w:cstheme="minorHAnsi"/>
          <w:color w:val="002060"/>
          <w:sz w:val="24"/>
          <w:szCs w:val="24"/>
          <w:lang w:val="ro-RO"/>
        </w:rPr>
        <w:t>Planul de monitorizare,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înainte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z w:val="24"/>
          <w:szCs w:val="24"/>
          <w:lang w:val="ro-RO"/>
        </w:rPr>
        <w:t xml:space="preserve">u </w:t>
      </w:r>
      <w:r w:rsidRPr="009878D4">
        <w:rPr>
          <w:rFonts w:asciiTheme="minorHAnsi" w:eastAsia="Trebuchet MS" w:hAnsiTheme="minorHAnsi" w:cstheme="minorHAnsi"/>
          <w:color w:val="002060"/>
          <w:spacing w:val="-1"/>
          <w:sz w:val="24"/>
          <w:szCs w:val="24"/>
          <w:lang w:val="ro-RO"/>
        </w:rPr>
        <w:t>1</w:t>
      </w:r>
      <w:r w:rsidRPr="009878D4">
        <w:rPr>
          <w:rFonts w:asciiTheme="minorHAnsi" w:eastAsia="Trebuchet MS" w:hAnsiTheme="minorHAnsi" w:cstheme="minorHAnsi"/>
          <w:color w:val="002060"/>
          <w:sz w:val="24"/>
          <w:szCs w:val="24"/>
          <w:lang w:val="ro-RO"/>
        </w:rPr>
        <w:t>0</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transmit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mbursare/cererea</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rambursare aferentă</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de</w:t>
      </w:r>
      <w:proofErr w:type="spellEnd"/>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plată.</w:t>
      </w:r>
    </w:p>
    <w:p w14:paraId="382C5386" w14:textId="229F2995"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(19) Beneficiarul</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proie</w:t>
      </w:r>
      <w:r w:rsidRPr="009878D4">
        <w:rPr>
          <w:rFonts w:asciiTheme="minorHAnsi" w:eastAsia="Trebuchet MS" w:hAnsiTheme="minorHAnsi" w:cstheme="minorHAnsi"/>
          <w:color w:val="002060"/>
          <w:sz w:val="24"/>
          <w:szCs w:val="24"/>
          <w:lang w:val="ro-RO"/>
        </w:rPr>
        <w:t>ctului</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oblig</w:t>
      </w:r>
      <w:r w:rsidRPr="009878D4">
        <w:rPr>
          <w:rFonts w:asciiTheme="minorHAnsi" w:eastAsia="Trebuchet MS" w:hAnsiTheme="minorHAnsi" w:cstheme="minorHAnsi"/>
          <w:color w:val="002060"/>
          <w:spacing w:val="-1"/>
          <w:sz w:val="24"/>
          <w:szCs w:val="24"/>
          <w:lang w:val="ro-RO"/>
        </w:rPr>
        <w:t>ați</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5"/>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ţin</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44"/>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evidenţ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contabil</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distinctă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pentru </w:t>
      </w:r>
      <w:r w:rsidRPr="009878D4">
        <w:rPr>
          <w:rFonts w:asciiTheme="minorHAnsi" w:eastAsia="Trebuchet MS" w:hAnsiTheme="minorHAnsi" w:cstheme="minorHAnsi"/>
          <w:color w:val="002060"/>
          <w:spacing w:val="-2"/>
          <w:sz w:val="24"/>
          <w:szCs w:val="24"/>
          <w:lang w:val="ro-RO"/>
        </w:rPr>
        <w:t>pro</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ect,</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folosind</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conturi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analitice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w w:val="103"/>
          <w:sz w:val="24"/>
          <w:szCs w:val="24"/>
          <w:lang w:val="ro-RO"/>
        </w:rPr>
        <w:t>dedicate.</w:t>
      </w:r>
    </w:p>
    <w:p w14:paraId="178D1872" w14:textId="035BCDD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(20) Beneficiarul</w:t>
      </w:r>
      <w:r w:rsidRPr="009878D4">
        <w:rPr>
          <w:rFonts w:asciiTheme="minorHAnsi" w:eastAsia="Trebuchet MS" w:hAnsiTheme="minorHAnsi" w:cstheme="minorHAnsi"/>
          <w:color w:val="002060"/>
          <w:spacing w:val="4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instituţie</w:t>
      </w:r>
      <w:proofErr w:type="spellEnd"/>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publică</w:t>
      </w:r>
      <w:r w:rsidRPr="009878D4">
        <w:rPr>
          <w:rFonts w:asciiTheme="minorHAnsi" w:eastAsia="Trebuchet MS" w:hAnsiTheme="minorHAnsi" w:cstheme="minorHAnsi"/>
          <w:color w:val="002060"/>
          <w:spacing w:val="39"/>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finanţat</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integral</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bugetu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sta</w:t>
      </w:r>
      <w:r w:rsidRPr="009878D4">
        <w:rPr>
          <w:rFonts w:asciiTheme="minorHAnsi" w:eastAsia="Trebuchet MS" w:hAnsiTheme="minorHAnsi" w:cstheme="minorHAnsi"/>
          <w:color w:val="002060"/>
          <w:sz w:val="24"/>
          <w:szCs w:val="24"/>
          <w:lang w:val="ro-RO"/>
        </w:rPr>
        <w:t>t</w:t>
      </w:r>
      <w:r w:rsidR="00F57FD8" w:rsidRPr="009878D4">
        <w:rPr>
          <w:rFonts w:asciiTheme="minorHAnsi" w:eastAsia="Trebuchet MS" w:hAnsiTheme="minorHAnsi" w:cstheme="minorHAnsi"/>
          <w:color w:val="002060"/>
          <w:sz w:val="24"/>
          <w:szCs w:val="24"/>
          <w:lang w:val="ro-RO"/>
        </w:rPr>
        <w:t>,  bugetul asigurărilor sociale de stat sau bugetele fondurilor speciale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care </w:t>
      </w:r>
      <w:r w:rsidRPr="009878D4">
        <w:rPr>
          <w:rFonts w:asciiTheme="minorHAnsi" w:eastAsia="Trebuchet MS" w:hAnsiTheme="minorHAnsi" w:cstheme="minorHAnsi"/>
          <w:color w:val="002060"/>
          <w:sz w:val="24"/>
          <w:szCs w:val="24"/>
          <w:lang w:val="ro-RO"/>
        </w:rPr>
        <w:t>implementează</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proiec</w:t>
      </w:r>
      <w:r w:rsidRPr="009878D4">
        <w:rPr>
          <w:rFonts w:asciiTheme="minorHAnsi" w:eastAsia="Trebuchet MS" w:hAnsiTheme="minorHAnsi" w:cstheme="minorHAnsi"/>
          <w:color w:val="002060"/>
          <w:spacing w:val="-6"/>
          <w:sz w:val="24"/>
          <w:szCs w:val="24"/>
          <w:lang w:val="ro-RO"/>
        </w:rPr>
        <w:t>t</w:t>
      </w:r>
      <w:r w:rsidRPr="009878D4">
        <w:rPr>
          <w:rFonts w:asciiTheme="minorHAnsi" w:eastAsia="Trebuchet MS" w:hAnsiTheme="minorHAnsi" w:cstheme="minorHAnsi"/>
          <w:color w:val="002060"/>
          <w:sz w:val="24"/>
          <w:szCs w:val="24"/>
          <w:lang w:val="ro-RO"/>
        </w:rPr>
        <w:t xml:space="preserve">ul, </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în</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egistreaz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3"/>
          <w:sz w:val="24"/>
          <w:szCs w:val="24"/>
          <w:lang w:val="ro-RO"/>
        </w:rPr>
        <w:t>o</w:t>
      </w:r>
      <w:r w:rsidRPr="009878D4">
        <w:rPr>
          <w:rFonts w:asciiTheme="minorHAnsi" w:eastAsia="Trebuchet MS" w:hAnsiTheme="minorHAnsi" w:cstheme="minorHAnsi"/>
          <w:color w:val="002060"/>
          <w:spacing w:val="-1"/>
          <w:sz w:val="24"/>
          <w:szCs w:val="24"/>
          <w:lang w:val="ro-RO"/>
        </w:rPr>
        <w:t>ntur</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afar</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2"/>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bilanţul</w:t>
      </w:r>
      <w:r w:rsidRPr="009878D4">
        <w:rPr>
          <w:rFonts w:asciiTheme="minorHAnsi" w:eastAsia="Trebuchet MS" w:hAnsiTheme="minorHAnsi" w:cstheme="minorHAnsi"/>
          <w:color w:val="002060"/>
          <w:sz w:val="24"/>
          <w:szCs w:val="24"/>
          <w:lang w:val="ro-RO"/>
        </w:rPr>
        <w:t>ui</w:t>
      </w:r>
      <w:proofErr w:type="spellEnd"/>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rambursăril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cheltuiel</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fondurilor</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europene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p</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baz</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notificărilor</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primit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 xml:space="preserve">AM </w:t>
      </w:r>
      <w:r w:rsidRPr="009878D4">
        <w:rPr>
          <w:rFonts w:asciiTheme="minorHAnsi" w:eastAsia="Trebuchet MS" w:hAnsiTheme="minorHAnsi" w:cstheme="minorHAnsi"/>
          <w:color w:val="002060"/>
          <w:w w:val="103"/>
          <w:sz w:val="24"/>
          <w:szCs w:val="24"/>
          <w:lang w:val="ro-RO"/>
        </w:rPr>
        <w:t xml:space="preserve">conform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w w:val="103"/>
          <w:sz w:val="24"/>
          <w:szCs w:val="24"/>
          <w:lang w:val="ro-RO"/>
        </w:rPr>
        <w:t>(2).</w:t>
      </w:r>
    </w:p>
    <w:p w14:paraId="1AEF7BF2" w14:textId="1318B84F"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(21)</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vedere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efectuării</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reconcilieri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contabile</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dintr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conturile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contabile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1"/>
          <w:sz w:val="24"/>
          <w:szCs w:val="24"/>
          <w:lang w:val="ro-RO"/>
        </w:rPr>
        <w:t>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 xml:space="preserve">AM </w:t>
      </w:r>
      <w:proofErr w:type="spellStart"/>
      <w:r w:rsidRPr="009878D4">
        <w:rPr>
          <w:rFonts w:asciiTheme="minorHAnsi" w:eastAsia="Trebuchet MS" w:hAnsiTheme="minorHAnsi" w:cstheme="minorHAnsi"/>
          <w:color w:val="002060"/>
          <w:spacing w:val="-2"/>
          <w:w w:val="103"/>
          <w:sz w:val="24"/>
          <w:szCs w:val="24"/>
          <w:lang w:val="ro-RO"/>
        </w:rPr>
        <w:t>şi</w:t>
      </w:r>
      <w:proofErr w:type="spellEnd"/>
      <w:r w:rsidRPr="009878D4">
        <w:rPr>
          <w:rFonts w:asciiTheme="minorHAnsi" w:eastAsia="Trebuchet MS" w:hAnsiTheme="minorHAnsi" w:cstheme="minorHAnsi"/>
          <w:color w:val="002060"/>
          <w:spacing w:val="-2"/>
          <w:w w:val="103"/>
          <w:sz w:val="24"/>
          <w:szCs w:val="24"/>
          <w:lang w:val="ro-RO"/>
        </w:rPr>
        <w:t xml:space="preserve"> </w:t>
      </w:r>
      <w:r w:rsidRPr="009878D4">
        <w:rPr>
          <w:rFonts w:asciiTheme="minorHAnsi" w:eastAsia="Trebuchet MS" w:hAnsiTheme="minorHAnsi" w:cstheme="minorHAnsi"/>
          <w:color w:val="002060"/>
          <w:sz w:val="24"/>
          <w:szCs w:val="24"/>
          <w:lang w:val="ro-RO"/>
        </w:rPr>
        <w:t>cele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ale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beneficiarului/liderului 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parteneri</w:t>
      </w:r>
      <w:r w:rsidRPr="009878D4">
        <w:rPr>
          <w:rFonts w:asciiTheme="minorHAnsi" w:eastAsia="Trebuchet MS" w:hAnsiTheme="minorHAnsi" w:cstheme="minorHAnsi"/>
          <w:color w:val="002060"/>
          <w:spacing w:val="2"/>
          <w:sz w:val="24"/>
          <w:szCs w:val="24"/>
          <w:lang w:val="ro-RO"/>
        </w:rPr>
        <w:t>a</w:t>
      </w:r>
      <w:r w:rsidRPr="009878D4">
        <w:rPr>
          <w:rFonts w:asciiTheme="minorHAnsi" w:eastAsia="Trebuchet MS" w:hAnsiTheme="minorHAnsi" w:cstheme="minorHAnsi"/>
          <w:color w:val="002060"/>
          <w:sz w:val="24"/>
          <w:szCs w:val="24"/>
          <w:lang w:val="ro-RO"/>
        </w:rPr>
        <w:t>t/partenerului</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operaţiunile</w:t>
      </w:r>
      <w:proofErr w:type="spellEnd"/>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gestionate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cadru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proiectului,</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beneficiaru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transmiterii</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lunare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pân</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dat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2</w:t>
      </w:r>
      <w:r w:rsidRPr="009878D4">
        <w:rPr>
          <w:rFonts w:asciiTheme="minorHAnsi" w:eastAsia="Trebuchet MS" w:hAnsiTheme="minorHAnsi" w:cstheme="minorHAnsi"/>
          <w:color w:val="002060"/>
          <w:sz w:val="24"/>
          <w:szCs w:val="24"/>
          <w:lang w:val="ro-RO"/>
        </w:rPr>
        <w:t>0</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lunii </w:t>
      </w:r>
      <w:r w:rsidRPr="009878D4">
        <w:rPr>
          <w:rFonts w:asciiTheme="minorHAnsi" w:eastAsia="Trebuchet MS" w:hAnsiTheme="minorHAnsi" w:cstheme="minorHAnsi"/>
          <w:color w:val="002060"/>
          <w:sz w:val="24"/>
          <w:szCs w:val="24"/>
          <w:lang w:val="ro-RO"/>
        </w:rPr>
        <w:t>curente,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a Formularului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11</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 Notificare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privire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reconcilierea</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contabilă,</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prevăzu</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în </w:t>
      </w:r>
      <w:r w:rsidRPr="009878D4">
        <w:rPr>
          <w:rFonts w:asciiTheme="minorHAnsi" w:eastAsia="Trebuchet MS" w:hAnsiTheme="minorHAnsi" w:cstheme="minorHAnsi"/>
          <w:color w:val="002060"/>
          <w:spacing w:val="-2"/>
          <w:sz w:val="24"/>
          <w:szCs w:val="24"/>
          <w:lang w:val="ro-RO"/>
        </w:rPr>
        <w:t>anex</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2"/>
          <w:sz w:val="24"/>
          <w:szCs w:val="24"/>
          <w:lang w:val="ro-RO"/>
        </w:rPr>
        <w:t>nr</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2"/>
          <w:sz w:val="24"/>
          <w:szCs w:val="24"/>
          <w:lang w:val="ro-RO"/>
        </w:rPr>
        <w:t>1</w:t>
      </w: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4"/>
          <w:sz w:val="24"/>
          <w:szCs w:val="24"/>
          <w:lang w:val="ro-RO"/>
        </w:rPr>
        <w:t xml:space="preserve"> </w:t>
      </w:r>
      <w:r w:rsidR="004B3597" w:rsidRPr="009878D4">
        <w:rPr>
          <w:rFonts w:asciiTheme="minorHAnsi" w:eastAsia="Trebuchet MS" w:hAnsiTheme="minorHAnsi" w:cstheme="minorHAnsi"/>
          <w:color w:val="002060"/>
          <w:spacing w:val="-2"/>
          <w:sz w:val="24"/>
          <w:szCs w:val="24"/>
          <w:lang w:val="ro-RO"/>
        </w:rPr>
        <w:t>Normele metodologice  de aplicare a OUG nr. 133/2021</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ă rezulte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primite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r w:rsidRPr="009878D4">
        <w:rPr>
          <w:rFonts w:asciiTheme="minorHAnsi" w:eastAsia="Trebuchet MS" w:hAnsiTheme="minorHAnsi" w:cstheme="minorHAnsi"/>
          <w:color w:val="002060"/>
          <w:spacing w:val="-2"/>
          <w:sz w:val="24"/>
          <w:szCs w:val="24"/>
          <w:lang w:val="ro-RO"/>
        </w:rPr>
        <w:t>AM</w:t>
      </w:r>
      <w:r w:rsidRPr="009878D4">
        <w:rPr>
          <w:rFonts w:asciiTheme="minorHAnsi" w:eastAsia="Trebuchet MS" w:hAnsiTheme="minorHAnsi" w:cstheme="minorHAnsi"/>
          <w:color w:val="00206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cele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plătite </w:t>
      </w:r>
      <w:r w:rsidRPr="009878D4">
        <w:rPr>
          <w:rFonts w:asciiTheme="minorHAnsi" w:eastAsia="Trebuchet MS" w:hAnsiTheme="minorHAnsi" w:cstheme="minorHAnsi"/>
          <w:color w:val="002060"/>
          <w:sz w:val="24"/>
          <w:szCs w:val="24"/>
          <w:lang w:val="ro-RO"/>
        </w:rPr>
        <w:t>acesteia,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conform</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contractul</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finanţare.</w:t>
      </w:r>
    </w:p>
    <w:p w14:paraId="7072C508" w14:textId="4C73F757" w:rsidR="00A10484" w:rsidRPr="009878D4" w:rsidRDefault="00A10484" w:rsidP="006B64F9">
      <w:pPr>
        <w:spacing w:before="60"/>
        <w:ind w:left="133" w:right="105"/>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z w:val="24"/>
          <w:szCs w:val="24"/>
          <w:lang w:val="ro-RO"/>
        </w:rPr>
        <w:lastRenderedPageBreak/>
        <w:t>(22)</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Dac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4"/>
          <w:sz w:val="24"/>
          <w:szCs w:val="24"/>
          <w:lang w:val="ro-RO"/>
        </w:rPr>
        <w:t xml:space="preserve"> </w:t>
      </w:r>
      <w:r w:rsidR="006E2D87" w:rsidRPr="009878D4">
        <w:rPr>
          <w:rFonts w:asciiTheme="minorHAnsi" w:eastAsia="Trebuchet MS" w:hAnsiTheme="minorHAnsi" w:cstheme="minorHAnsi"/>
          <w:color w:val="002060"/>
          <w:spacing w:val="-1"/>
          <w:sz w:val="24"/>
          <w:szCs w:val="24"/>
          <w:lang w:val="ro-RO"/>
        </w:rPr>
        <w:t xml:space="preserve"> facturile sunt emise în altă valută </w:t>
      </w:r>
      <w:proofErr w:type="spellStart"/>
      <w:r w:rsidR="006E2D87" w:rsidRPr="009878D4">
        <w:rPr>
          <w:rFonts w:asciiTheme="minorHAnsi" w:eastAsia="Trebuchet MS" w:hAnsiTheme="minorHAnsi" w:cstheme="minorHAnsi"/>
          <w:color w:val="002060"/>
          <w:spacing w:val="-1"/>
          <w:sz w:val="24"/>
          <w:szCs w:val="24"/>
          <w:lang w:val="ro-RO"/>
        </w:rPr>
        <w:t>decăt</w:t>
      </w:r>
      <w:proofErr w:type="spellEnd"/>
      <w:r w:rsidR="006E2D87" w:rsidRPr="009878D4">
        <w:rPr>
          <w:rFonts w:asciiTheme="minorHAnsi" w:eastAsia="Trebuchet MS" w:hAnsiTheme="minorHAnsi" w:cstheme="minorHAnsi"/>
          <w:color w:val="002060"/>
          <w:spacing w:val="-1"/>
          <w:sz w:val="24"/>
          <w:szCs w:val="24"/>
          <w:lang w:val="ro-RO"/>
        </w:rPr>
        <w:t xml:space="preserve"> moneda națională, de către furnizori externi, neînregistrați </w:t>
      </w:r>
      <w:r w:rsidR="005706C5" w:rsidRPr="009878D4">
        <w:rPr>
          <w:rFonts w:asciiTheme="minorHAnsi" w:eastAsia="Trebuchet MS" w:hAnsiTheme="minorHAnsi" w:cstheme="minorHAnsi"/>
          <w:color w:val="002060"/>
          <w:spacing w:val="-1"/>
          <w:sz w:val="24"/>
          <w:szCs w:val="24"/>
          <w:lang w:val="ro-RO"/>
        </w:rPr>
        <w:t>fiscal în România</w:t>
      </w:r>
      <w:r w:rsidR="009C6744" w:rsidRPr="009878D4">
        <w:rPr>
          <w:rFonts w:asciiTheme="minorHAnsi" w:hAnsiTheme="minorHAnsi" w:cstheme="minorHAnsi"/>
          <w:color w:val="002060"/>
          <w:sz w:val="24"/>
          <w:szCs w:val="24"/>
          <w:lang w:val="ro-RO"/>
        </w:rPr>
        <w:t xml:space="preserve">, </w:t>
      </w:r>
      <w:r w:rsidR="005706C5" w:rsidRPr="009878D4">
        <w:rPr>
          <w:rFonts w:asciiTheme="minorHAnsi" w:eastAsia="Trebuchet MS" w:hAnsiTheme="minorHAnsi" w:cstheme="minorHAnsi"/>
          <w:color w:val="002060"/>
          <w:sz w:val="24"/>
          <w:szCs w:val="24"/>
          <w:lang w:val="ro-RO"/>
        </w:rPr>
        <w:t>Beneficiarul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solicit</w:t>
      </w:r>
      <w:r w:rsidRPr="009878D4">
        <w:rPr>
          <w:rFonts w:asciiTheme="minorHAnsi" w:eastAsia="Trebuchet MS" w:hAnsiTheme="minorHAnsi" w:cstheme="minorHAnsi"/>
          <w:color w:val="002060"/>
          <w:sz w:val="24"/>
          <w:szCs w:val="24"/>
          <w:lang w:val="ro-RO"/>
        </w:rPr>
        <w:t>a</w:t>
      </w:r>
      <w:r w:rsidR="005706C5" w:rsidRPr="009878D4">
        <w:rPr>
          <w:rFonts w:asciiTheme="minorHAnsi" w:eastAsia="Trebuchet MS" w:hAnsiTheme="minorHAnsi" w:cstheme="minorHAnsi"/>
          <w:color w:val="002060"/>
          <w:sz w:val="24"/>
          <w:szCs w:val="24"/>
          <w:lang w:val="ro-RO"/>
        </w:rPr>
        <w:t xml:space="preserve"> cheltuielile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pacing w:val="-1"/>
          <w:sz w:val="24"/>
          <w:szCs w:val="24"/>
          <w:lang w:val="ro-RO"/>
        </w:rPr>
        <w:t>conform art.</w:t>
      </w:r>
      <w:r w:rsidR="00042A9A"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22 alin.</w:t>
      </w:r>
      <w:r w:rsidR="00E02B4E"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4</w:t>
      </w:r>
      <w:r w:rsidR="00E02B4E"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 xml:space="preserve"> din OUG </w:t>
      </w:r>
      <w:r w:rsidR="004E3E08" w:rsidRPr="009878D4">
        <w:rPr>
          <w:rFonts w:asciiTheme="minorHAnsi" w:eastAsia="Trebuchet MS" w:hAnsiTheme="minorHAnsi" w:cstheme="minorHAnsi"/>
          <w:color w:val="002060"/>
          <w:spacing w:val="-1"/>
          <w:sz w:val="24"/>
          <w:szCs w:val="24"/>
          <w:lang w:val="ro-RO"/>
        </w:rPr>
        <w:t xml:space="preserve">nr. </w:t>
      </w:r>
      <w:r w:rsidRPr="009878D4">
        <w:rPr>
          <w:rFonts w:asciiTheme="minorHAnsi" w:eastAsia="Trebuchet MS" w:hAnsiTheme="minorHAnsi" w:cstheme="minorHAnsi"/>
          <w:color w:val="002060"/>
          <w:spacing w:val="-1"/>
          <w:sz w:val="24"/>
          <w:szCs w:val="24"/>
          <w:lang w:val="ro-RO"/>
        </w:rPr>
        <w:t xml:space="preserve">133/2021. </w:t>
      </w:r>
      <w:r w:rsidR="005706C5" w:rsidRPr="009878D4">
        <w:rPr>
          <w:rFonts w:asciiTheme="minorHAnsi" w:eastAsia="Trebuchet MS" w:hAnsiTheme="minorHAnsi" w:cstheme="minorHAnsi"/>
          <w:color w:val="002060"/>
          <w:spacing w:val="-1"/>
          <w:sz w:val="24"/>
          <w:szCs w:val="24"/>
          <w:lang w:val="ro-RO"/>
        </w:rPr>
        <w:t>Diferențelor de curs valutar li se v</w:t>
      </w:r>
      <w:r w:rsidR="009C6744" w:rsidRPr="009878D4">
        <w:rPr>
          <w:rFonts w:asciiTheme="minorHAnsi" w:eastAsia="Trebuchet MS" w:hAnsiTheme="minorHAnsi" w:cstheme="minorHAnsi"/>
          <w:color w:val="002060"/>
          <w:spacing w:val="-1"/>
          <w:sz w:val="24"/>
          <w:szCs w:val="24"/>
          <w:lang w:val="ro-RO"/>
        </w:rPr>
        <w:t>or</w:t>
      </w:r>
      <w:r w:rsidR="005706C5" w:rsidRPr="009878D4">
        <w:rPr>
          <w:rFonts w:asciiTheme="minorHAnsi" w:eastAsia="Trebuchet MS" w:hAnsiTheme="minorHAnsi" w:cstheme="minorHAnsi"/>
          <w:color w:val="002060"/>
          <w:spacing w:val="-1"/>
          <w:sz w:val="24"/>
          <w:szCs w:val="24"/>
          <w:lang w:val="ro-RO"/>
        </w:rPr>
        <w:t xml:space="preserve"> aplica </w:t>
      </w:r>
      <w:proofErr w:type="spellStart"/>
      <w:r w:rsidR="009C6744" w:rsidRPr="009878D4">
        <w:rPr>
          <w:rFonts w:asciiTheme="minorHAnsi" w:eastAsia="Trebuchet MS" w:hAnsiTheme="minorHAnsi" w:cstheme="minorHAnsi"/>
          <w:color w:val="002060"/>
          <w:spacing w:val="-1"/>
          <w:sz w:val="24"/>
          <w:szCs w:val="24"/>
          <w:lang w:val="ro-RO"/>
        </w:rPr>
        <w:t>prevederile</w:t>
      </w:r>
      <w:r w:rsidRPr="009878D4">
        <w:rPr>
          <w:rFonts w:asciiTheme="minorHAnsi" w:eastAsia="Trebuchet MS" w:hAnsiTheme="minorHAnsi" w:cstheme="minorHAnsi"/>
          <w:color w:val="002060"/>
          <w:spacing w:val="-1"/>
          <w:sz w:val="24"/>
          <w:szCs w:val="24"/>
          <w:lang w:val="ro-RO"/>
        </w:rPr>
        <w:t>art</w:t>
      </w:r>
      <w:proofErr w:type="spellEnd"/>
      <w:r w:rsidR="00042A9A"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 xml:space="preserve"> 22 alin</w:t>
      </w:r>
      <w:r w:rsidR="00042A9A"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 xml:space="preserve"> </w:t>
      </w:r>
      <w:r w:rsidR="004E3E08"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5</w:t>
      </w:r>
      <w:r w:rsidR="004E3E08"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 xml:space="preserve"> din OUG </w:t>
      </w:r>
      <w:r w:rsidR="004E3E08" w:rsidRPr="009878D4">
        <w:rPr>
          <w:rFonts w:asciiTheme="minorHAnsi" w:eastAsia="Trebuchet MS" w:hAnsiTheme="minorHAnsi" w:cstheme="minorHAnsi"/>
          <w:color w:val="002060"/>
          <w:spacing w:val="-1"/>
          <w:sz w:val="24"/>
          <w:szCs w:val="24"/>
          <w:lang w:val="ro-RO"/>
        </w:rPr>
        <w:t xml:space="preserve">nr. </w:t>
      </w:r>
      <w:r w:rsidRPr="009878D4">
        <w:rPr>
          <w:rFonts w:asciiTheme="minorHAnsi" w:eastAsia="Trebuchet MS" w:hAnsiTheme="minorHAnsi" w:cstheme="minorHAnsi"/>
          <w:color w:val="002060"/>
          <w:spacing w:val="-1"/>
          <w:sz w:val="24"/>
          <w:szCs w:val="24"/>
          <w:lang w:val="ro-RO"/>
        </w:rPr>
        <w:t>133/2021</w:t>
      </w:r>
      <w:r w:rsidR="009C6744" w:rsidRPr="009878D4">
        <w:rPr>
          <w:rFonts w:asciiTheme="minorHAnsi" w:eastAsia="Trebuchet MS" w:hAnsiTheme="minorHAnsi" w:cstheme="minorHAnsi"/>
          <w:color w:val="002060"/>
          <w:spacing w:val="-1"/>
          <w:sz w:val="24"/>
          <w:szCs w:val="24"/>
          <w:lang w:val="ro-RO"/>
        </w:rPr>
        <w:t>.</w:t>
      </w:r>
    </w:p>
    <w:p w14:paraId="7DFDC71A" w14:textId="5CF566B5" w:rsidR="00A10484" w:rsidRPr="009878D4" w:rsidRDefault="00A10484" w:rsidP="006B64F9">
      <w:pPr>
        <w:spacing w:before="60"/>
        <w:ind w:left="133" w:right="223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b/>
          <w:color w:val="002060"/>
          <w:sz w:val="24"/>
          <w:szCs w:val="24"/>
          <w:lang w:val="ro-RO"/>
        </w:rPr>
        <w:t>(c</w:t>
      </w:r>
      <w:r w:rsidRPr="009878D4">
        <w:rPr>
          <w:rFonts w:asciiTheme="minorHAnsi" w:eastAsia="Trebuchet MS" w:hAnsiTheme="minorHAnsi" w:cstheme="minorHAnsi"/>
          <w:b/>
          <w:color w:val="002060"/>
          <w:spacing w:val="10"/>
          <w:sz w:val="24"/>
          <w:szCs w:val="24"/>
          <w:lang w:val="ro-RO"/>
        </w:rPr>
        <w:t>)</w:t>
      </w:r>
      <w:r w:rsidR="00042A9A" w:rsidRPr="009878D4">
        <w:rPr>
          <w:rFonts w:asciiTheme="minorHAnsi" w:eastAsia="Trebuchet MS" w:hAnsiTheme="minorHAnsi" w:cstheme="minorHAnsi"/>
          <w:b/>
          <w:color w:val="002060"/>
          <w:spacing w:val="10"/>
          <w:sz w:val="24"/>
          <w:szCs w:val="24"/>
          <w:lang w:val="ro-RO"/>
        </w:rPr>
        <w:t xml:space="preserve"> </w:t>
      </w:r>
      <w:r w:rsidRPr="009878D4">
        <w:rPr>
          <w:rFonts w:asciiTheme="minorHAnsi" w:eastAsia="Trebuchet MS" w:hAnsiTheme="minorHAnsi" w:cstheme="minorHAnsi"/>
          <w:b/>
          <w:color w:val="002060"/>
          <w:sz w:val="24"/>
          <w:szCs w:val="24"/>
          <w:lang w:val="ro-RO"/>
        </w:rPr>
        <w:t>Mecanismul</w:t>
      </w:r>
      <w:r w:rsidRPr="009878D4">
        <w:rPr>
          <w:rFonts w:asciiTheme="minorHAnsi" w:eastAsia="Trebuchet MS" w:hAnsiTheme="minorHAnsi" w:cstheme="minorHAnsi"/>
          <w:b/>
          <w:color w:val="002060"/>
          <w:spacing w:val="42"/>
          <w:sz w:val="24"/>
          <w:szCs w:val="24"/>
          <w:lang w:val="ro-RO"/>
        </w:rPr>
        <w:t xml:space="preserve"> </w:t>
      </w:r>
      <w:r w:rsidRPr="009878D4">
        <w:rPr>
          <w:rFonts w:asciiTheme="minorHAnsi" w:eastAsia="Trebuchet MS" w:hAnsiTheme="minorHAnsi" w:cstheme="minorHAnsi"/>
          <w:b/>
          <w:color w:val="002060"/>
          <w:sz w:val="24"/>
          <w:szCs w:val="24"/>
          <w:lang w:val="ro-RO"/>
        </w:rPr>
        <w:t>decontării</w:t>
      </w:r>
      <w:r w:rsidRPr="009878D4">
        <w:rPr>
          <w:rFonts w:asciiTheme="minorHAnsi" w:eastAsia="Trebuchet MS" w:hAnsiTheme="minorHAnsi" w:cstheme="minorHAnsi"/>
          <w:b/>
          <w:color w:val="002060"/>
          <w:spacing w:val="31"/>
          <w:sz w:val="24"/>
          <w:szCs w:val="24"/>
          <w:lang w:val="ro-RO"/>
        </w:rPr>
        <w:t xml:space="preserve"> </w:t>
      </w:r>
      <w:r w:rsidRPr="009878D4">
        <w:rPr>
          <w:rFonts w:asciiTheme="minorHAnsi" w:eastAsia="Trebuchet MS" w:hAnsiTheme="minorHAnsi" w:cstheme="minorHAnsi"/>
          <w:b/>
          <w:color w:val="002060"/>
          <w:sz w:val="24"/>
          <w:szCs w:val="24"/>
          <w:lang w:val="ro-RO"/>
        </w:rPr>
        <w:t>cererilor</w:t>
      </w:r>
      <w:r w:rsidRPr="009878D4">
        <w:rPr>
          <w:rFonts w:asciiTheme="minorHAnsi" w:eastAsia="Trebuchet MS" w:hAnsiTheme="minorHAnsi" w:cstheme="minorHAnsi"/>
          <w:b/>
          <w:color w:val="002060"/>
          <w:spacing w:val="27"/>
          <w:sz w:val="24"/>
          <w:szCs w:val="24"/>
          <w:lang w:val="ro-RO"/>
        </w:rPr>
        <w:t xml:space="preserve"> </w:t>
      </w:r>
      <w:r w:rsidRPr="009878D4">
        <w:rPr>
          <w:rFonts w:asciiTheme="minorHAnsi" w:eastAsia="Trebuchet MS" w:hAnsiTheme="minorHAnsi" w:cstheme="minorHAnsi"/>
          <w:b/>
          <w:color w:val="002060"/>
          <w:sz w:val="24"/>
          <w:szCs w:val="24"/>
          <w:lang w:val="ro-RO"/>
        </w:rPr>
        <w:t>de</w:t>
      </w:r>
      <w:r w:rsidRPr="009878D4">
        <w:rPr>
          <w:rFonts w:asciiTheme="minorHAnsi" w:eastAsia="Trebuchet MS" w:hAnsiTheme="minorHAnsi" w:cstheme="minorHAnsi"/>
          <w:b/>
          <w:color w:val="002060"/>
          <w:spacing w:val="9"/>
          <w:sz w:val="24"/>
          <w:szCs w:val="24"/>
          <w:lang w:val="ro-RO"/>
        </w:rPr>
        <w:t xml:space="preserve"> </w:t>
      </w:r>
      <w:r w:rsidRPr="009878D4">
        <w:rPr>
          <w:rFonts w:asciiTheme="minorHAnsi" w:eastAsia="Trebuchet MS" w:hAnsiTheme="minorHAnsi" w:cstheme="minorHAnsi"/>
          <w:b/>
          <w:color w:val="002060"/>
          <w:w w:val="103"/>
          <w:sz w:val="24"/>
          <w:szCs w:val="24"/>
          <w:lang w:val="ro-RO"/>
        </w:rPr>
        <w:t>plată</w:t>
      </w:r>
    </w:p>
    <w:p w14:paraId="0BCC32C0"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 În procesul de implementare a Programului </w:t>
      </w:r>
      <w:proofErr w:type="spellStart"/>
      <w:r w:rsidRPr="009878D4">
        <w:rPr>
          <w:rFonts w:asciiTheme="minorHAnsi" w:eastAsia="Trebuchet MS" w:hAnsiTheme="minorHAnsi" w:cstheme="minorHAnsi"/>
          <w:color w:val="002060"/>
          <w:sz w:val="24"/>
          <w:szCs w:val="24"/>
          <w:lang w:val="ro-RO"/>
        </w:rPr>
        <w:t>Sanatate</w:t>
      </w:r>
      <w:proofErr w:type="spellEnd"/>
      <w:r w:rsidRPr="009878D4">
        <w:rPr>
          <w:rFonts w:asciiTheme="minorHAnsi" w:eastAsia="Trebuchet MS" w:hAnsiTheme="minorHAnsi" w:cstheme="minorHAnsi"/>
          <w:color w:val="002060"/>
          <w:sz w:val="24"/>
          <w:szCs w:val="24"/>
          <w:lang w:val="ro-RO"/>
        </w:rPr>
        <w:t xml:space="preserve">, beneficiarii de proiecte finanţate din fonduri europene, </w:t>
      </w:r>
      <w:proofErr w:type="spellStart"/>
      <w:r w:rsidRPr="009878D4">
        <w:rPr>
          <w:rFonts w:asciiTheme="minorHAnsi" w:eastAsia="Trebuchet MS" w:hAnsiTheme="minorHAnsi" w:cstheme="minorHAnsi"/>
          <w:color w:val="002060"/>
          <w:sz w:val="24"/>
          <w:szCs w:val="24"/>
          <w:lang w:val="ro-RO"/>
        </w:rPr>
        <w:t>alţii</w:t>
      </w:r>
      <w:proofErr w:type="spellEnd"/>
      <w:r w:rsidRPr="009878D4">
        <w:rPr>
          <w:rFonts w:asciiTheme="minorHAnsi" w:eastAsia="Trebuchet MS" w:hAnsiTheme="minorHAnsi" w:cstheme="minorHAnsi"/>
          <w:color w:val="002060"/>
          <w:sz w:val="24"/>
          <w:szCs w:val="24"/>
          <w:lang w:val="ro-RO"/>
        </w:rPr>
        <w:t xml:space="preserve"> decât cei </w:t>
      </w:r>
      <w:proofErr w:type="spellStart"/>
      <w:r w:rsidRPr="009878D4">
        <w:rPr>
          <w:rFonts w:asciiTheme="minorHAnsi" w:eastAsia="Trebuchet MS" w:hAnsiTheme="minorHAnsi" w:cstheme="minorHAnsi"/>
          <w:color w:val="002060"/>
          <w:sz w:val="24"/>
          <w:szCs w:val="24"/>
          <w:lang w:val="ro-RO"/>
        </w:rPr>
        <w:t>prevăzuţi</w:t>
      </w:r>
      <w:proofErr w:type="spellEnd"/>
      <w:r w:rsidRPr="009878D4">
        <w:rPr>
          <w:rFonts w:asciiTheme="minorHAnsi" w:eastAsia="Trebuchet MS" w:hAnsiTheme="minorHAnsi" w:cstheme="minorHAnsi"/>
          <w:color w:val="002060"/>
          <w:sz w:val="24"/>
          <w:szCs w:val="24"/>
          <w:lang w:val="ro-RO"/>
        </w:rPr>
        <w:t xml:space="preserve"> la art. 7 alin. (1) - (5), (8)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10 pot opta pentru utilizarea mecanismului decontării cererilor de plată;</w:t>
      </w:r>
    </w:p>
    <w:p w14:paraId="33C39E6E" w14:textId="3AE48D7D"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Mecanismul</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decontării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cererilo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 aplică</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inclusiv</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proiectelo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3"/>
          <w:w w:val="103"/>
          <w:sz w:val="24"/>
          <w:szCs w:val="24"/>
          <w:lang w:val="ro-RO"/>
        </w:rPr>
        <w:t xml:space="preserve">în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2"/>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cadrul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proiectului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implementa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parteneriat, </w:t>
      </w:r>
      <w:proofErr w:type="spellStart"/>
      <w:r w:rsidRPr="009878D4">
        <w:rPr>
          <w:rFonts w:asciiTheme="minorHAnsi" w:eastAsia="Trebuchet MS" w:hAnsiTheme="minorHAnsi" w:cstheme="minorHAnsi"/>
          <w:color w:val="002060"/>
          <w:sz w:val="24"/>
          <w:szCs w:val="24"/>
          <w:lang w:val="ro-RO"/>
        </w:rPr>
        <w:t>instituţie</w:t>
      </w:r>
      <w:proofErr w:type="spellEnd"/>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public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prevăzut</w:t>
      </w:r>
      <w:r w:rsidR="002F1050"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art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7 alin.</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2"/>
          <w:sz w:val="24"/>
          <w:szCs w:val="24"/>
          <w:lang w:val="ro-RO"/>
        </w:rPr>
        <w:t>-</w:t>
      </w:r>
      <w:r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OU</w:t>
      </w:r>
      <w:r w:rsidRPr="009878D4">
        <w:rPr>
          <w:rFonts w:asciiTheme="minorHAnsi" w:eastAsia="Trebuchet MS" w:hAnsiTheme="minorHAnsi" w:cstheme="minorHAnsi"/>
          <w:color w:val="002060"/>
          <w:sz w:val="24"/>
          <w:szCs w:val="24"/>
          <w:lang w:val="ro-RO"/>
        </w:rPr>
        <w:t>G</w:t>
      </w:r>
      <w:r w:rsidRPr="009878D4">
        <w:rPr>
          <w:rFonts w:asciiTheme="minorHAnsi" w:eastAsia="Trebuchet MS" w:hAnsiTheme="minorHAnsi" w:cstheme="minorHAnsi"/>
          <w:color w:val="002060"/>
          <w:spacing w:val="11"/>
          <w:sz w:val="24"/>
          <w:szCs w:val="24"/>
          <w:lang w:val="ro-RO"/>
        </w:rPr>
        <w:t xml:space="preserve"> </w:t>
      </w:r>
      <w:r w:rsidR="004E3E08" w:rsidRPr="009878D4">
        <w:rPr>
          <w:rFonts w:asciiTheme="minorHAnsi" w:eastAsia="Trebuchet MS" w:hAnsiTheme="minorHAnsi" w:cstheme="minorHAnsi"/>
          <w:color w:val="002060"/>
          <w:spacing w:val="11"/>
          <w:sz w:val="24"/>
          <w:szCs w:val="24"/>
          <w:lang w:val="ro-RO"/>
        </w:rPr>
        <w:t xml:space="preserve">nr. </w:t>
      </w:r>
      <w:r w:rsidRPr="009878D4">
        <w:rPr>
          <w:rFonts w:asciiTheme="minorHAnsi" w:eastAsia="Trebuchet MS" w:hAnsiTheme="minorHAnsi" w:cstheme="minorHAnsi"/>
          <w:color w:val="002060"/>
          <w:spacing w:val="-1"/>
          <w:sz w:val="24"/>
          <w:szCs w:val="24"/>
          <w:lang w:val="ro-RO"/>
        </w:rPr>
        <w:t>133/2021</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modificările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și </w:t>
      </w:r>
      <w:r w:rsidRPr="009878D4">
        <w:rPr>
          <w:rFonts w:asciiTheme="minorHAnsi" w:eastAsia="Trebuchet MS" w:hAnsiTheme="minorHAnsi" w:cstheme="minorHAnsi"/>
          <w:color w:val="002060"/>
          <w:spacing w:val="-1"/>
          <w:sz w:val="24"/>
          <w:szCs w:val="24"/>
          <w:lang w:val="ro-RO"/>
        </w:rPr>
        <w:t>completăril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ulterioare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depun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cerer</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doa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numel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partenerilo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lui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w w:val="103"/>
          <w:sz w:val="24"/>
          <w:szCs w:val="24"/>
          <w:lang w:val="ro-RO"/>
        </w:rPr>
        <w:t>condiţia</w:t>
      </w:r>
      <w:proofErr w:type="spellEnd"/>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z w:val="24"/>
          <w:szCs w:val="24"/>
          <w:lang w:val="ro-RO"/>
        </w:rPr>
        <w:t>ca</w:t>
      </w:r>
      <w:r w:rsidRPr="009878D4">
        <w:rPr>
          <w:rFonts w:asciiTheme="minorHAnsi" w:eastAsia="Trebuchet MS" w:hAnsiTheme="minorHAnsi" w:cstheme="minorHAnsi"/>
          <w:color w:val="002060"/>
          <w:spacing w:val="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aceşti</w:t>
      </w:r>
      <w:proofErr w:type="spellEnd"/>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parteneri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să</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nu</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încadreze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prevederile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art.</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OUG</w:t>
      </w:r>
      <w:r w:rsidRPr="009878D4">
        <w:rPr>
          <w:rFonts w:asciiTheme="minorHAnsi" w:eastAsia="Trebuchet MS" w:hAnsiTheme="minorHAnsi" w:cstheme="minorHAnsi"/>
          <w:color w:val="002060"/>
          <w:spacing w:val="14"/>
          <w:sz w:val="24"/>
          <w:szCs w:val="24"/>
          <w:lang w:val="ro-RO"/>
        </w:rPr>
        <w:t xml:space="preserve"> </w:t>
      </w:r>
      <w:r w:rsidR="004E3E08" w:rsidRPr="009878D4">
        <w:rPr>
          <w:rFonts w:asciiTheme="minorHAnsi" w:eastAsia="Trebuchet MS" w:hAnsiTheme="minorHAnsi" w:cstheme="minorHAnsi"/>
          <w:color w:val="002060"/>
          <w:spacing w:val="14"/>
          <w:sz w:val="24"/>
          <w:szCs w:val="24"/>
          <w:lang w:val="ro-RO"/>
        </w:rPr>
        <w:t xml:space="preserve">nr. </w:t>
      </w:r>
      <w:r w:rsidRPr="009878D4">
        <w:rPr>
          <w:rFonts w:asciiTheme="minorHAnsi" w:eastAsia="Trebuchet MS" w:hAnsiTheme="minorHAnsi" w:cstheme="minorHAnsi"/>
          <w:color w:val="002060"/>
          <w:w w:val="103"/>
          <w:sz w:val="24"/>
          <w:szCs w:val="24"/>
          <w:lang w:val="ro-RO"/>
        </w:rPr>
        <w:t>133/2021.</w:t>
      </w:r>
    </w:p>
    <w:p w14:paraId="72A1C204" w14:textId="3FFB0EBF"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beneficia</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mecanismul</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decontării</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cererilor</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 xml:space="preserve">beneficiarii/liderii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parteneriat/partenerii,</w:t>
      </w:r>
      <w:r w:rsidRPr="009878D4">
        <w:rPr>
          <w:rFonts w:asciiTheme="minorHAnsi" w:eastAsia="Trebuchet MS" w:hAnsiTheme="minorHAnsi" w:cstheme="minorHAnsi"/>
          <w:color w:val="002060"/>
          <w:spacing w:val="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alţii</w:t>
      </w:r>
      <w:proofErr w:type="spellEnd"/>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decât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cei</w:t>
      </w:r>
      <w:r w:rsidRPr="009878D4">
        <w:rPr>
          <w:rFonts w:asciiTheme="minorHAnsi" w:eastAsia="Trebuchet MS" w:hAnsiTheme="minorHAnsi" w:cstheme="minorHAnsi"/>
          <w:color w:val="002060"/>
          <w:spacing w:val="1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prevăzuţi</w:t>
      </w:r>
      <w:proofErr w:type="spellEnd"/>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art.</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5"/>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8</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OUG</w:t>
      </w:r>
      <w:r w:rsidRPr="009878D4">
        <w:rPr>
          <w:rFonts w:asciiTheme="minorHAnsi" w:eastAsia="Trebuchet MS" w:hAnsiTheme="minorHAnsi" w:cstheme="minorHAnsi"/>
          <w:color w:val="002060"/>
          <w:spacing w:val="14"/>
          <w:sz w:val="24"/>
          <w:szCs w:val="24"/>
          <w:lang w:val="ro-RO"/>
        </w:rPr>
        <w:t xml:space="preserve"> </w:t>
      </w:r>
      <w:r w:rsidR="004E3E08" w:rsidRPr="009878D4">
        <w:rPr>
          <w:rFonts w:asciiTheme="minorHAnsi" w:eastAsia="Trebuchet MS" w:hAnsiTheme="minorHAnsi" w:cstheme="minorHAnsi"/>
          <w:color w:val="002060"/>
          <w:spacing w:val="14"/>
          <w:sz w:val="24"/>
          <w:szCs w:val="24"/>
          <w:lang w:val="ro-RO"/>
        </w:rPr>
        <w:t xml:space="preserve">nr. </w:t>
      </w:r>
      <w:r w:rsidRPr="009878D4">
        <w:rPr>
          <w:rFonts w:asciiTheme="minorHAnsi" w:eastAsia="Trebuchet MS" w:hAnsiTheme="minorHAnsi" w:cstheme="minorHAnsi"/>
          <w:color w:val="002060"/>
          <w:sz w:val="24"/>
          <w:szCs w:val="24"/>
          <w:lang w:val="ro-RO"/>
        </w:rPr>
        <w:t>133/2021,</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 xml:space="preserve">au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z w:val="24"/>
          <w:szCs w:val="24"/>
          <w:lang w:val="ro-RO"/>
        </w:rPr>
        <w:t xml:space="preserve"> de a achita integral </w:t>
      </w:r>
      <w:proofErr w:type="spellStart"/>
      <w:r w:rsidRPr="009878D4">
        <w:rPr>
          <w:rFonts w:asciiTheme="minorHAnsi" w:eastAsia="Trebuchet MS" w:hAnsiTheme="minorHAnsi" w:cstheme="minorHAnsi"/>
          <w:color w:val="002060"/>
          <w:sz w:val="24"/>
          <w:szCs w:val="24"/>
          <w:lang w:val="ro-RO"/>
        </w:rPr>
        <w:t>contribuţia</w:t>
      </w:r>
      <w:proofErr w:type="spellEnd"/>
      <w:r w:rsidRPr="009878D4">
        <w:rPr>
          <w:rFonts w:asciiTheme="minorHAnsi" w:eastAsia="Trebuchet MS" w:hAnsiTheme="minorHAnsi" w:cstheme="minorHAnsi"/>
          <w:color w:val="002060"/>
          <w:sz w:val="24"/>
          <w:szCs w:val="24"/>
          <w:lang w:val="ro-RO"/>
        </w:rPr>
        <w:t xml:space="preserve"> proprie aferentă cheltuielilor eligibile incluse în documentele anexate cererii de plată cel mai târziu până la data depunerii cererii de rambursare aferente cererii de plată.</w:t>
      </w:r>
    </w:p>
    <w:p w14:paraId="429D0E69" w14:textId="726F3EF4"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primirea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 xml:space="preserve">facturilor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pentru  livrarea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bunurilor/prestarea</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serviciilor</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acceptate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la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facturilo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avan</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conformitat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 xml:space="preserve">u </w:t>
      </w:r>
      <w:r w:rsidRPr="009878D4">
        <w:rPr>
          <w:rFonts w:asciiTheme="minorHAnsi" w:eastAsia="Trebuchet MS" w:hAnsiTheme="minorHAnsi" w:cstheme="minorHAnsi"/>
          <w:color w:val="002060"/>
          <w:spacing w:val="-1"/>
          <w:sz w:val="24"/>
          <w:szCs w:val="24"/>
          <w:lang w:val="ro-RO"/>
        </w:rPr>
        <w:t>clauzel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contractel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proofErr w:type="spellStart"/>
      <w:r w:rsidRPr="009878D4">
        <w:rPr>
          <w:rFonts w:asciiTheme="minorHAnsi" w:eastAsia="Trebuchet MS" w:hAnsiTheme="minorHAnsi" w:cstheme="minorHAnsi"/>
          <w:color w:val="002060"/>
          <w:spacing w:val="-1"/>
          <w:w w:val="103"/>
          <w:sz w:val="24"/>
          <w:szCs w:val="24"/>
          <w:lang w:val="ro-RO"/>
        </w:rPr>
        <w:t>achiziţii</w:t>
      </w:r>
      <w:proofErr w:type="spellEnd"/>
      <w:r w:rsidRPr="009878D4">
        <w:rPr>
          <w:rFonts w:asciiTheme="minorHAnsi" w:eastAsia="Trebuchet MS" w:hAnsiTheme="minorHAnsi" w:cstheme="minorHAnsi"/>
          <w:color w:val="002060"/>
          <w:spacing w:val="-1"/>
          <w:w w:val="103"/>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e proiectului</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acceptate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z w:val="24"/>
          <w:szCs w:val="24"/>
          <w:lang w:val="ro-RO"/>
        </w:rPr>
        <w:t>beneficiarul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depun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pacing w:val="-1"/>
          <w:sz w:val="24"/>
          <w:szCs w:val="24"/>
          <w:lang w:val="ro-RO"/>
        </w:rPr>
        <w:t>AM/O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Programul </w:t>
      </w:r>
      <w:proofErr w:type="spellStart"/>
      <w:r w:rsidR="00042A9A" w:rsidRPr="009878D4">
        <w:rPr>
          <w:rFonts w:asciiTheme="minorHAnsi" w:eastAsia="Trebuchet MS" w:hAnsiTheme="minorHAnsi" w:cstheme="minorHAnsi"/>
          <w:color w:val="002060"/>
          <w:spacing w:val="-1"/>
          <w:sz w:val="24"/>
          <w:szCs w:val="24"/>
          <w:lang w:val="ro-RO"/>
        </w:rPr>
        <w:t>Sănănate</w:t>
      </w:r>
      <w:proofErr w:type="spellEnd"/>
      <w:r w:rsidR="00042A9A"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cererea</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documentele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justificative</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aferente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w w:val="103"/>
          <w:sz w:val="24"/>
          <w:szCs w:val="24"/>
          <w:lang w:val="ro-RO"/>
        </w:rPr>
        <w:t>acesteia.</w:t>
      </w:r>
    </w:p>
    <w:p w14:paraId="1E3EAED5" w14:textId="77777777" w:rsidR="00A10484" w:rsidRPr="009878D4" w:rsidRDefault="00A10484" w:rsidP="006B64F9">
      <w:pPr>
        <w:spacing w:before="60"/>
        <w:ind w:left="133" w:right="105"/>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proiect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parteneria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depun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ia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virează,</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 xml:space="preserve">ă </w:t>
      </w:r>
      <w:r w:rsidRPr="009878D4">
        <w:rPr>
          <w:rFonts w:asciiTheme="minorHAnsi" w:eastAsia="Trebuchet MS" w:hAnsiTheme="minorHAnsi" w:cstheme="minorHAnsi"/>
          <w:color w:val="002060"/>
          <w:spacing w:val="-1"/>
          <w:sz w:val="24"/>
          <w:szCs w:val="24"/>
          <w:lang w:val="ro-RO"/>
        </w:rPr>
        <w:t>efectuare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verificărilor,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rambursabile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conturile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liderului</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parteneriat/partenerilor care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le</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au</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w w:val="103"/>
          <w:sz w:val="24"/>
          <w:szCs w:val="24"/>
          <w:lang w:val="ro-RO"/>
        </w:rPr>
        <w:t>angajat.</w:t>
      </w:r>
    </w:p>
    <w:p w14:paraId="65C5EF4D" w14:textId="17E491EF"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(6</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9878D4">
        <w:rPr>
          <w:rFonts w:asciiTheme="minorHAnsi" w:eastAsia="Trebuchet MS" w:hAnsiTheme="minorHAnsi" w:cstheme="minorHAnsi"/>
          <w:color w:val="002060"/>
          <w:spacing w:val="25"/>
          <w:sz w:val="24"/>
          <w:szCs w:val="24"/>
          <w:lang w:val="ro-RO"/>
        </w:rPr>
        <w:t xml:space="preserve"> </w:t>
      </w:r>
      <w:proofErr w:type="spellStart"/>
      <w:r w:rsidRPr="009878D4">
        <w:rPr>
          <w:rFonts w:asciiTheme="minorHAnsi" w:eastAsia="Trebuchet MS" w:hAnsiTheme="minorHAnsi" w:cstheme="minorHAnsi"/>
          <w:color w:val="002060"/>
          <w:spacing w:val="-5"/>
          <w:w w:val="103"/>
          <w:sz w:val="24"/>
          <w:szCs w:val="24"/>
          <w:lang w:val="ro-RO"/>
        </w:rPr>
        <w:t>şi</w:t>
      </w:r>
      <w:proofErr w:type="spellEnd"/>
      <w:r w:rsidRPr="009878D4">
        <w:rPr>
          <w:rFonts w:asciiTheme="minorHAnsi" w:eastAsia="Trebuchet MS" w:hAnsiTheme="minorHAnsi" w:cstheme="minorHAnsi"/>
          <w:color w:val="002060"/>
          <w:spacing w:val="-5"/>
          <w:w w:val="103"/>
          <w:sz w:val="24"/>
          <w:szCs w:val="24"/>
          <w:lang w:val="ro-RO"/>
        </w:rPr>
        <w:t xml:space="preserve"> </w:t>
      </w:r>
      <w:r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AM/O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Programu</w:t>
      </w:r>
      <w:r w:rsidRPr="009878D4">
        <w:rPr>
          <w:rFonts w:asciiTheme="minorHAnsi" w:eastAsia="Trebuchet MS" w:hAnsiTheme="minorHAnsi" w:cstheme="minorHAnsi"/>
          <w:color w:val="002060"/>
          <w:sz w:val="24"/>
          <w:szCs w:val="24"/>
          <w:lang w:val="ro-RO"/>
        </w:rPr>
        <w:t xml:space="preserve">l </w:t>
      </w:r>
      <w:r w:rsidRPr="009878D4">
        <w:rPr>
          <w:rFonts w:asciiTheme="minorHAnsi" w:eastAsia="Trebuchet MS" w:hAnsiTheme="minorHAnsi" w:cstheme="minorHAnsi"/>
          <w:color w:val="002060"/>
          <w:spacing w:val="5"/>
          <w:sz w:val="24"/>
          <w:szCs w:val="24"/>
          <w:lang w:val="ro-RO"/>
        </w:rPr>
        <w:t xml:space="preserve"> </w:t>
      </w:r>
      <w:r w:rsidR="00F57FD8" w:rsidRPr="009878D4">
        <w:rPr>
          <w:rFonts w:asciiTheme="minorHAnsi" w:eastAsia="Trebuchet MS" w:hAnsiTheme="minorHAnsi" w:cstheme="minorHAnsi"/>
          <w:color w:val="002060"/>
          <w:spacing w:val="-4"/>
          <w:sz w:val="24"/>
          <w:szCs w:val="24"/>
          <w:lang w:val="ro-RO"/>
        </w:rPr>
        <w:t>Sănătate</w:t>
      </w:r>
      <w:r w:rsidR="00F57FD8"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efectuează</w:t>
      </w:r>
      <w:r w:rsidRPr="009878D4">
        <w:rPr>
          <w:rFonts w:asciiTheme="minorHAnsi" w:eastAsia="Trebuchet MS" w:hAnsiTheme="minorHAnsi" w:cstheme="minorHAnsi"/>
          <w:color w:val="002060"/>
          <w:spacing w:val="60"/>
          <w:sz w:val="24"/>
          <w:szCs w:val="24"/>
          <w:lang w:val="ro-RO"/>
        </w:rPr>
        <w:t xml:space="preserve"> </w:t>
      </w:r>
      <w:r w:rsidRPr="009878D4">
        <w:rPr>
          <w:rFonts w:asciiTheme="minorHAnsi" w:eastAsia="Trebuchet MS" w:hAnsiTheme="minorHAnsi" w:cstheme="minorHAnsi"/>
          <w:color w:val="002060"/>
          <w:sz w:val="24"/>
          <w:szCs w:val="24"/>
          <w:lang w:val="ro-RO"/>
        </w:rPr>
        <w:t>verificarea</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3"/>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ă efectu</w:t>
      </w:r>
      <w:r w:rsidRPr="009878D4">
        <w:rPr>
          <w:rFonts w:asciiTheme="minorHAnsi" w:eastAsia="Trebuchet MS" w:hAnsiTheme="minorHAnsi" w:cstheme="minorHAnsi"/>
          <w:color w:val="002060"/>
          <w:spacing w:val="-1"/>
          <w:sz w:val="24"/>
          <w:szCs w:val="24"/>
          <w:lang w:val="ro-RO"/>
        </w:rPr>
        <w: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verificărilor,</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vireaz</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beneficiarului/liderului</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parteneriat/partenerilor</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valoarea</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35"/>
          <w:sz w:val="24"/>
          <w:szCs w:val="24"/>
          <w:lang w:val="ro-RO"/>
        </w:rPr>
        <w:t xml:space="preserve"> </w:t>
      </w:r>
      <w:r w:rsidR="002F1050" w:rsidRPr="009878D4">
        <w:rPr>
          <w:rFonts w:asciiTheme="minorHAnsi" w:eastAsia="Trebuchet MS" w:hAnsiTheme="minorHAnsi" w:cstheme="minorHAnsi"/>
          <w:color w:val="002060"/>
          <w:sz w:val="24"/>
          <w:szCs w:val="24"/>
          <w:lang w:val="ro-RO"/>
        </w:rPr>
        <w:t>eligibile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termen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lucrătoare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momentu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dispune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resurs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conturile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sale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înt</w:t>
      </w:r>
      <w:r w:rsidRPr="009878D4">
        <w:rPr>
          <w:rFonts w:asciiTheme="minorHAnsi" w:eastAsia="Trebuchet MS" w:hAnsiTheme="minorHAnsi" w:cstheme="minorHAnsi"/>
          <w:color w:val="002060"/>
          <w:spacing w:val="-1"/>
          <w:sz w:val="24"/>
          <w:szCs w:val="24"/>
          <w:lang w:val="ro-RO"/>
        </w:rPr>
        <w:t>r</w:t>
      </w:r>
      <w:r w:rsidRPr="009878D4">
        <w:rPr>
          <w:rFonts w:asciiTheme="minorHAnsi" w:eastAsia="Trebuchet MS" w:hAnsiTheme="minorHAnsi" w:cstheme="minorHAnsi"/>
          <w:color w:val="002060"/>
          <w:spacing w:val="-2"/>
          <w:sz w:val="24"/>
          <w:szCs w:val="24"/>
          <w:lang w:val="ro-RO"/>
        </w:rPr>
        <w:t>-</w:t>
      </w:r>
      <w:r w:rsidRPr="009878D4">
        <w:rPr>
          <w:rFonts w:asciiTheme="minorHAnsi" w:eastAsia="Trebuchet MS" w:hAnsiTheme="minorHAnsi" w:cstheme="minorHAnsi"/>
          <w:color w:val="002060"/>
          <w:spacing w:val="-1"/>
          <w:sz w:val="24"/>
          <w:szCs w:val="24"/>
          <w:lang w:val="ro-RO"/>
        </w:rPr>
        <w:t>u</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cont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distinc</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 xml:space="preserve">disponibil, deschis </w:t>
      </w:r>
      <w:r w:rsidRPr="009878D4">
        <w:rPr>
          <w:rFonts w:asciiTheme="minorHAnsi" w:eastAsia="Trebuchet MS" w:hAnsiTheme="minorHAnsi" w:cstheme="minorHAnsi"/>
          <w:color w:val="002060"/>
          <w:spacing w:val="-2"/>
          <w:sz w:val="24"/>
          <w:szCs w:val="24"/>
          <w:lang w:val="ro-RO"/>
        </w:rPr>
        <w:t>p</w:t>
      </w:r>
      <w:r w:rsidRPr="009878D4">
        <w:rPr>
          <w:rFonts w:asciiTheme="minorHAnsi" w:eastAsia="Trebuchet MS" w:hAnsiTheme="minorHAnsi" w:cstheme="minorHAnsi"/>
          <w:color w:val="002060"/>
          <w:sz w:val="24"/>
          <w:szCs w:val="24"/>
          <w:lang w:val="ro-RO"/>
        </w:rPr>
        <w:t xml:space="preserve">e numele beneficiarului/liderului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parteneriat/partenerilor</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la </w:t>
      </w:r>
      <w:proofErr w:type="spellStart"/>
      <w:r w:rsidRPr="009878D4">
        <w:rPr>
          <w:rFonts w:asciiTheme="minorHAnsi" w:eastAsia="Trebuchet MS" w:hAnsiTheme="minorHAnsi" w:cstheme="minorHAnsi"/>
          <w:color w:val="002060"/>
          <w:sz w:val="24"/>
          <w:szCs w:val="24"/>
          <w:lang w:val="ro-RO"/>
        </w:rPr>
        <w:t>unităţile</w:t>
      </w:r>
      <w:proofErr w:type="spellEnd"/>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teritoriale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Trezoreriei</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Statului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2"/>
          <w:sz w:val="24"/>
          <w:szCs w:val="24"/>
          <w:lang w:val="ro-RO"/>
        </w:rPr>
        <w:t>Î</w:t>
      </w:r>
      <w:r w:rsidRPr="009878D4">
        <w:rPr>
          <w:rFonts w:asciiTheme="minorHAnsi" w:eastAsia="Trebuchet MS" w:hAnsiTheme="minorHAnsi" w:cstheme="minorHAnsi"/>
          <w:color w:val="002060"/>
          <w:sz w:val="24"/>
          <w:szCs w:val="24"/>
          <w:lang w:val="ro-RO"/>
        </w:rPr>
        <w:t>n ziua</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următoar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virării,</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transmite </w:t>
      </w:r>
      <w:r w:rsidRPr="009878D4">
        <w:rPr>
          <w:rFonts w:asciiTheme="minorHAnsi" w:eastAsia="Trebuchet MS" w:hAnsiTheme="minorHAnsi" w:cstheme="minorHAnsi"/>
          <w:color w:val="002060"/>
          <w:sz w:val="24"/>
          <w:szCs w:val="24"/>
          <w:lang w:val="ro-RO"/>
        </w:rPr>
        <w:t>beneficiarului/liderului 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parteneriat/partenerilor</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 xml:space="preserve">notificare, </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întocmită</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distinc</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pe </w:t>
      </w:r>
      <w:r w:rsidRPr="009878D4">
        <w:rPr>
          <w:rFonts w:asciiTheme="minorHAnsi" w:eastAsia="Trebuchet MS" w:hAnsiTheme="minorHAnsi" w:cstheme="minorHAnsi"/>
          <w:color w:val="002060"/>
          <w:spacing w:val="-1"/>
          <w:sz w:val="24"/>
          <w:szCs w:val="24"/>
          <w:lang w:val="ro-RO"/>
        </w:rPr>
        <w:t>numel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fiecărui</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dintr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aceştia</w:t>
      </w:r>
      <w:proofErr w:type="spellEnd"/>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vedere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asigurări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unu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managemen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financia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riguros</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în </w:t>
      </w:r>
      <w:proofErr w:type="spellStart"/>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tuaţia</w:t>
      </w:r>
      <w:proofErr w:type="spellEnd"/>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în care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nu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există</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posibilitatea</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recuperării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provenite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debite/</w:t>
      </w:r>
      <w:proofErr w:type="spellStart"/>
      <w:r w:rsidRPr="009878D4">
        <w:rPr>
          <w:rFonts w:asciiTheme="minorHAnsi" w:eastAsia="Trebuchet MS" w:hAnsiTheme="minorHAnsi" w:cstheme="minorHAnsi"/>
          <w:color w:val="002060"/>
          <w:sz w:val="24"/>
          <w:szCs w:val="24"/>
          <w:lang w:val="ro-RO"/>
        </w:rPr>
        <w:t>corecţii</w:t>
      </w:r>
      <w:proofErr w:type="spellEnd"/>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din </w:t>
      </w:r>
      <w:r w:rsidRPr="009878D4">
        <w:rPr>
          <w:rFonts w:asciiTheme="minorHAnsi" w:eastAsia="Trebuchet MS" w:hAnsiTheme="minorHAnsi" w:cstheme="minorHAnsi"/>
          <w:color w:val="002060"/>
          <w:sz w:val="24"/>
          <w:szCs w:val="24"/>
          <w:lang w:val="ro-RO"/>
        </w:rPr>
        <w:t>cereri</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rambursare</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 xml:space="preserve">diminuează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 xml:space="preserve">cheltuielilor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rambursab</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z w:val="24"/>
          <w:szCs w:val="24"/>
          <w:lang w:val="ro-RO"/>
        </w:rPr>
        <w:t xml:space="preserve">le </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această</w:t>
      </w:r>
      <w:r w:rsidRPr="009878D4">
        <w:rPr>
          <w:rFonts w:asciiTheme="minorHAnsi" w:eastAsia="Trebuchet MS" w:hAnsiTheme="minorHAnsi" w:cstheme="minorHAnsi"/>
          <w:color w:val="002060"/>
          <w:spacing w:val="1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situaţie</w:t>
      </w:r>
      <w:proofErr w:type="spellEnd"/>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beneficiarul</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suportând</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surse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proprii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valoarea</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acestor</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w w:val="103"/>
          <w:sz w:val="24"/>
          <w:szCs w:val="24"/>
          <w:lang w:val="ro-RO"/>
        </w:rPr>
        <w:t>sume.</w:t>
      </w:r>
    </w:p>
    <w:p w14:paraId="757A5993" w14:textId="37981CB4" w:rsidR="00A10484" w:rsidRPr="009878D4" w:rsidRDefault="00A10484" w:rsidP="006B64F9">
      <w:pPr>
        <w:spacing w:before="60"/>
        <w:ind w:left="133" w:right="103"/>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(7</w:t>
      </w:r>
      <w:r w:rsidRPr="009878D4">
        <w:rPr>
          <w:rFonts w:asciiTheme="minorHAnsi" w:eastAsia="Trebuchet MS" w:hAnsiTheme="minorHAnsi" w:cstheme="minorHAnsi"/>
          <w:color w:val="002060"/>
          <w:spacing w:val="8"/>
          <w:sz w:val="24"/>
          <w:szCs w:val="24"/>
          <w:lang w:val="ro-RO"/>
        </w:rPr>
        <w:t>)</w:t>
      </w:r>
      <w:r w:rsidR="00F27F3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Notificarea</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alin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(6</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2"/>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conţine</w:t>
      </w:r>
      <w:proofErr w:type="spellEnd"/>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cel</w:t>
      </w:r>
      <w:r w:rsidRPr="009878D4">
        <w:rPr>
          <w:rFonts w:asciiTheme="minorHAnsi" w:eastAsia="Trebuchet MS" w:hAnsiTheme="minorHAnsi" w:cstheme="minorHAnsi"/>
          <w:color w:val="002060"/>
          <w:spacing w:val="2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puţin</w:t>
      </w:r>
      <w:proofErr w:type="spellEnd"/>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elementel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pacing w:val="-2"/>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modelu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prevăzut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Formularu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Notificar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anexa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 xml:space="preserve">3 </w:t>
      </w:r>
      <w:r w:rsidR="00AC00D2" w:rsidRPr="009878D4">
        <w:rPr>
          <w:rFonts w:asciiTheme="minorHAnsi" w:eastAsia="Trebuchet MS" w:hAnsiTheme="minorHAnsi" w:cstheme="minorHAnsi"/>
          <w:color w:val="002060"/>
          <w:spacing w:val="1"/>
          <w:sz w:val="24"/>
          <w:szCs w:val="24"/>
          <w:lang w:val="ro-RO"/>
        </w:rPr>
        <w:t>la</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Normel</w:t>
      </w:r>
      <w:r w:rsidR="00AC00D2"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metodologice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1"/>
          <w:sz w:val="24"/>
          <w:szCs w:val="24"/>
          <w:lang w:val="ro-RO"/>
        </w:rPr>
        <w:t>aplicar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Ordonanţei</w:t>
      </w:r>
      <w:proofErr w:type="spellEnd"/>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proofErr w:type="spellStart"/>
      <w:r w:rsidRPr="009878D4">
        <w:rPr>
          <w:rFonts w:asciiTheme="minorHAnsi" w:eastAsia="Trebuchet MS" w:hAnsiTheme="minorHAnsi" w:cstheme="minorHAnsi"/>
          <w:color w:val="002060"/>
          <w:spacing w:val="-1"/>
          <w:sz w:val="24"/>
          <w:szCs w:val="24"/>
          <w:lang w:val="ro-RO"/>
        </w:rPr>
        <w:t>urgenţ</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z w:val="24"/>
          <w:szCs w:val="24"/>
          <w:lang w:val="ro-RO"/>
        </w:rPr>
        <w:t>Guvernului</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w w:val="103"/>
          <w:sz w:val="24"/>
          <w:szCs w:val="24"/>
          <w:lang w:val="ro-RO"/>
        </w:rPr>
        <w:t>133/2021.</w:t>
      </w:r>
    </w:p>
    <w:p w14:paraId="71CB5F39" w14:textId="6E89A058"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lastRenderedPageBreak/>
        <w:t>(8</w:t>
      </w:r>
      <w:r w:rsidRPr="009878D4">
        <w:rPr>
          <w:rFonts w:asciiTheme="minorHAnsi" w:eastAsia="Trebuchet MS" w:hAnsiTheme="minorHAnsi" w:cstheme="minorHAnsi"/>
          <w:color w:val="002060"/>
          <w:spacing w:val="8"/>
          <w:sz w:val="24"/>
          <w:szCs w:val="24"/>
          <w:lang w:val="ro-RO"/>
        </w:rPr>
        <w:t>)</w:t>
      </w:r>
      <w:r w:rsidR="00F27F34"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Beneficiarul</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2"/>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depune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copi</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notificări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unitate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teritorială</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Trezorerie</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Statului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îşi</w:t>
      </w:r>
      <w:proofErr w:type="spellEnd"/>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are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deschise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w w:val="103"/>
          <w:sz w:val="24"/>
          <w:szCs w:val="24"/>
          <w:lang w:val="ro-RO"/>
        </w:rPr>
        <w:t>conturile.</w:t>
      </w:r>
    </w:p>
    <w:p w14:paraId="2211139B" w14:textId="76C4FF5E" w:rsidR="00A10484" w:rsidRPr="009878D4" w:rsidRDefault="00A10484" w:rsidP="006B64F9">
      <w:pPr>
        <w:spacing w:before="60"/>
        <w:ind w:left="133" w:right="1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9878D4">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878D4">
        <w:rPr>
          <w:rFonts w:asciiTheme="minorHAnsi" w:eastAsia="Trebuchet MS" w:hAnsiTheme="minorHAnsi" w:cstheme="minorHAnsi"/>
          <w:color w:val="002060"/>
          <w:sz w:val="24"/>
          <w:szCs w:val="24"/>
          <w:lang w:val="ro-RO"/>
        </w:rPr>
        <w:t xml:space="preserve">Beneficiarii/Liderii de parteneriat/Partenerii prezintă la </w:t>
      </w:r>
      <w:proofErr w:type="spellStart"/>
      <w:r w:rsidRPr="009878D4">
        <w:rPr>
          <w:rFonts w:asciiTheme="minorHAnsi" w:eastAsia="Trebuchet MS" w:hAnsiTheme="minorHAnsi" w:cstheme="minorHAnsi"/>
          <w:color w:val="002060"/>
          <w:sz w:val="24"/>
          <w:szCs w:val="24"/>
          <w:lang w:val="ro-RO"/>
        </w:rPr>
        <w:t>unităţile</w:t>
      </w:r>
      <w:proofErr w:type="spellEnd"/>
      <w:r w:rsidRPr="009878D4">
        <w:rPr>
          <w:rFonts w:asciiTheme="minorHAnsi" w:eastAsia="Trebuchet MS" w:hAnsiTheme="minorHAnsi" w:cstheme="minorHAnsi"/>
          <w:color w:val="002060"/>
          <w:sz w:val="24"/>
          <w:szCs w:val="24"/>
          <w:lang w:val="ro-RO"/>
        </w:rPr>
        <w:t xml:space="preserve"> teritoriale ale Trezoreriei Statului, pentru fiecare factură, stat/centralizator pentru acordarea burselor, </w:t>
      </w:r>
      <w:proofErr w:type="spellStart"/>
      <w:r w:rsidRPr="009878D4">
        <w:rPr>
          <w:rFonts w:asciiTheme="minorHAnsi" w:eastAsia="Trebuchet MS" w:hAnsiTheme="minorHAnsi" w:cstheme="minorHAnsi"/>
          <w:color w:val="002060"/>
          <w:sz w:val="24"/>
          <w:szCs w:val="24"/>
          <w:lang w:val="ro-RO"/>
        </w:rPr>
        <w:t>subvenţiilor</w:t>
      </w:r>
      <w:proofErr w:type="spellEnd"/>
      <w:r w:rsidRPr="009878D4">
        <w:rPr>
          <w:rFonts w:asciiTheme="minorHAnsi" w:eastAsia="Trebuchet MS" w:hAnsiTheme="minorHAnsi" w:cstheme="minorHAnsi"/>
          <w:color w:val="002060"/>
          <w:sz w:val="24"/>
          <w:szCs w:val="24"/>
          <w:lang w:val="ro-RO"/>
        </w:rPr>
        <w:t xml:space="preserve">, premiilor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onorariilor, în parte, următoarele documente:</w:t>
      </w:r>
    </w:p>
    <w:p w14:paraId="0429EB91" w14:textId="18F52508" w:rsidR="00A10484" w:rsidRPr="009878D4" w:rsidRDefault="00A10484" w:rsidP="006B64F9">
      <w:pPr>
        <w:spacing w:before="60"/>
        <w:ind w:left="133" w:right="1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9878D4">
        <w:rPr>
          <w:rFonts w:asciiTheme="minorHAnsi" w:eastAsia="Trebuchet MS" w:hAnsiTheme="minorHAnsi" w:cstheme="minorHAnsi"/>
          <w:color w:val="002060"/>
          <w:sz w:val="24"/>
          <w:szCs w:val="24"/>
          <w:lang w:val="ro-RO"/>
        </w:rPr>
        <w:t xml:space="preserve">nr. </w:t>
      </w:r>
      <w:r w:rsidRPr="009878D4">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9878D4" w:rsidRDefault="00A10484" w:rsidP="006B64F9">
      <w:pPr>
        <w:spacing w:before="60"/>
        <w:ind w:left="133" w:right="10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9878D4">
        <w:rPr>
          <w:rFonts w:asciiTheme="minorHAnsi" w:eastAsia="Trebuchet MS" w:hAnsiTheme="minorHAnsi" w:cstheme="minorHAnsi"/>
          <w:color w:val="002060"/>
          <w:sz w:val="24"/>
          <w:szCs w:val="24"/>
          <w:lang w:val="ro-RO"/>
        </w:rPr>
        <w:t xml:space="preserve">nr. </w:t>
      </w:r>
      <w:r w:rsidRPr="009878D4">
        <w:rPr>
          <w:rFonts w:asciiTheme="minorHAnsi" w:eastAsia="Trebuchet MS" w:hAnsiTheme="minorHAnsi" w:cstheme="minorHAnsi"/>
          <w:color w:val="002060"/>
          <w:sz w:val="24"/>
          <w:szCs w:val="24"/>
          <w:lang w:val="ro-RO"/>
        </w:rPr>
        <w:t xml:space="preserve">829/2022,pentru suma achitată din </w:t>
      </w:r>
      <w:proofErr w:type="spellStart"/>
      <w:r w:rsidRPr="009878D4">
        <w:rPr>
          <w:rFonts w:asciiTheme="minorHAnsi" w:eastAsia="Trebuchet MS" w:hAnsiTheme="minorHAnsi" w:cstheme="minorHAnsi"/>
          <w:color w:val="002060"/>
          <w:sz w:val="24"/>
          <w:szCs w:val="24"/>
          <w:lang w:val="ro-RO"/>
        </w:rPr>
        <w:t>contribuţia</w:t>
      </w:r>
      <w:proofErr w:type="spellEnd"/>
      <w:r w:rsidRPr="009878D4">
        <w:rPr>
          <w:rFonts w:asciiTheme="minorHAnsi" w:eastAsia="Trebuchet MS" w:hAnsiTheme="minorHAnsi" w:cstheme="minorHAnsi"/>
          <w:color w:val="002060"/>
          <w:sz w:val="24"/>
          <w:szCs w:val="24"/>
          <w:lang w:val="ro-RO"/>
        </w:rPr>
        <w:t xml:space="preserve"> proprie.</w:t>
      </w:r>
    </w:p>
    <w:p w14:paraId="1F59C274" w14:textId="77777777" w:rsidR="00A10484" w:rsidRPr="009878D4" w:rsidRDefault="00A10484" w:rsidP="006B64F9">
      <w:pPr>
        <w:spacing w:before="60"/>
        <w:ind w:left="133" w:right="99"/>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(10) </w:t>
      </w:r>
      <w:proofErr w:type="spellStart"/>
      <w:r w:rsidRPr="009878D4">
        <w:rPr>
          <w:rFonts w:asciiTheme="minorHAnsi" w:eastAsia="Trebuchet MS" w:hAnsiTheme="minorHAnsi" w:cstheme="minorHAnsi"/>
          <w:color w:val="002060"/>
          <w:sz w:val="24"/>
          <w:szCs w:val="24"/>
          <w:lang w:val="ro-RO"/>
        </w:rPr>
        <w:t>Operaţiunile</w:t>
      </w:r>
      <w:proofErr w:type="spellEnd"/>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 alin.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(9)</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 efectuează</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beneficiar/lider</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parteneriat/partene</w:t>
      </w:r>
      <w:r w:rsidRPr="009878D4">
        <w:rPr>
          <w:rFonts w:asciiTheme="minorHAnsi" w:eastAsia="Trebuchet MS" w:hAnsiTheme="minorHAnsi" w:cstheme="minorHAnsi"/>
          <w:color w:val="002060"/>
          <w:sz w:val="24"/>
          <w:szCs w:val="24"/>
          <w:lang w:val="ro-RO"/>
        </w:rPr>
        <w:t>r în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maximu</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încasare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3"/>
          <w:w w:val="103"/>
          <w:sz w:val="24"/>
          <w:szCs w:val="24"/>
          <w:lang w:val="ro-RO"/>
        </w:rPr>
        <w:t xml:space="preserve">în </w:t>
      </w:r>
      <w:r w:rsidRPr="009878D4">
        <w:rPr>
          <w:rFonts w:asciiTheme="minorHAnsi" w:eastAsia="Trebuchet MS" w:hAnsiTheme="minorHAnsi" w:cstheme="minorHAnsi"/>
          <w:color w:val="002060"/>
          <w:sz w:val="24"/>
          <w:szCs w:val="24"/>
          <w:lang w:val="ro-RO"/>
        </w:rPr>
        <w:t>contul</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(6)</w:t>
      </w:r>
      <w:r w:rsidRPr="009878D4">
        <w:rPr>
          <w:rFonts w:asciiTheme="minorHAnsi" w:eastAsia="Trebuchet MS" w:hAnsiTheme="minorHAnsi" w:cstheme="minorHAnsi"/>
          <w:color w:val="002060"/>
          <w:spacing w:val="1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w w:val="103"/>
          <w:sz w:val="24"/>
          <w:szCs w:val="24"/>
          <w:lang w:val="ro-RO"/>
        </w:rPr>
        <w:t>(5).</w:t>
      </w:r>
    </w:p>
    <w:p w14:paraId="5185A92B"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(11)</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virat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beneficiarului/liderului</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parteneriat/partenerilo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baza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
          <w:sz w:val="24"/>
          <w:szCs w:val="24"/>
          <w:lang w:val="ro-RO"/>
        </w:rPr>
        <w:t>rerilo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nu</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pot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fi</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utilizate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altă</w:t>
      </w:r>
      <w:r w:rsidRPr="009878D4">
        <w:rPr>
          <w:rFonts w:asciiTheme="minorHAnsi" w:eastAsia="Trebuchet MS" w:hAnsiTheme="minorHAnsi" w:cstheme="minorHAnsi"/>
          <w:color w:val="002060"/>
          <w:spacing w:val="1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destinaţie</w:t>
      </w:r>
      <w:proofErr w:type="spellEnd"/>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decât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cea</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pentru</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au</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fost</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w w:val="103"/>
          <w:sz w:val="24"/>
          <w:szCs w:val="24"/>
          <w:lang w:val="ro-RO"/>
        </w:rPr>
        <w:t>acordate.</w:t>
      </w:r>
    </w:p>
    <w:p w14:paraId="0FB7A5F9" w14:textId="389B44C1"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(12)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depunerea</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beneficiar/liderul</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unor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documente </w:t>
      </w:r>
      <w:proofErr w:type="spellStart"/>
      <w:r w:rsidRPr="009878D4">
        <w:rPr>
          <w:rFonts w:asciiTheme="minorHAnsi" w:eastAsia="Trebuchet MS" w:hAnsiTheme="minorHAnsi" w:cstheme="minorHAnsi"/>
          <w:color w:val="002060"/>
          <w:sz w:val="24"/>
          <w:szCs w:val="24"/>
          <w:lang w:val="ro-RO"/>
        </w:rPr>
        <w:t>adiţionale</w:t>
      </w:r>
      <w:proofErr w:type="spellEnd"/>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clarificări</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pacing w:val="-1"/>
          <w:sz w:val="24"/>
          <w:szCs w:val="24"/>
          <w:lang w:val="ro-RO"/>
        </w:rPr>
        <w:t>solicitat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către</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AM/O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2"/>
          <w:sz w:val="24"/>
          <w:szCs w:val="24"/>
          <w:lang w:val="ro-RO"/>
        </w:rPr>
        <w:t>2</w:t>
      </w:r>
      <w:r w:rsidRPr="009878D4">
        <w:rPr>
          <w:rFonts w:asciiTheme="minorHAnsi" w:eastAsia="Trebuchet MS" w:hAnsiTheme="minorHAnsi" w:cstheme="minorHAnsi"/>
          <w:color w:val="002060"/>
          <w:sz w:val="24"/>
          <w:szCs w:val="24"/>
          <w:lang w:val="ro-RO"/>
        </w:rPr>
        <w:t>0</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zil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2"/>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(6</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f</w:t>
      </w:r>
      <w:r w:rsidRPr="009878D4">
        <w:rPr>
          <w:rFonts w:asciiTheme="minorHAnsi" w:eastAsia="Trebuchet MS" w:hAnsiTheme="minorHAnsi" w:cstheme="minorHAnsi"/>
          <w:color w:val="002060"/>
          <w:sz w:val="24"/>
          <w:szCs w:val="24"/>
          <w:lang w:val="ro-RO"/>
        </w:rPr>
        <w:t>i întrerupt,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făr</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ca </w:t>
      </w:r>
      <w:r w:rsidRPr="009878D4">
        <w:rPr>
          <w:rFonts w:asciiTheme="minorHAnsi" w:eastAsia="Trebuchet MS" w:hAnsiTheme="minorHAnsi" w:cstheme="minorHAnsi"/>
          <w:color w:val="002060"/>
          <w:sz w:val="24"/>
          <w:szCs w:val="24"/>
          <w:lang w:val="ro-RO"/>
        </w:rPr>
        <w:t>perioadele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întrerupere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cumulate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să</w:t>
      </w:r>
      <w:r w:rsidRPr="009878D4">
        <w:rPr>
          <w:rFonts w:asciiTheme="minorHAnsi" w:eastAsia="Trebuchet MS" w:hAnsiTheme="minorHAnsi" w:cstheme="minorHAnsi"/>
          <w:color w:val="002060"/>
          <w:spacing w:val="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depăşească</w:t>
      </w:r>
      <w:proofErr w:type="spellEnd"/>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10</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w w:val="103"/>
          <w:sz w:val="24"/>
          <w:szCs w:val="24"/>
          <w:lang w:val="ro-RO"/>
        </w:rPr>
        <w:t>lucrătoare.</w:t>
      </w:r>
    </w:p>
    <w:p w14:paraId="136702A6" w14:textId="7A8A84E3"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(13) În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termen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maximum</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10</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lucrătoar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încasării</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virate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către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confor</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(6),</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beneficiaru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obligaţi</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 depune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rambursare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plat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AM/OI,</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să </w:t>
      </w:r>
      <w:r w:rsidRPr="009878D4">
        <w:rPr>
          <w:rFonts w:asciiTheme="minorHAnsi" w:eastAsia="Trebuchet MS" w:hAnsiTheme="minorHAnsi" w:cstheme="minorHAnsi"/>
          <w:color w:val="002060"/>
          <w:sz w:val="24"/>
          <w:szCs w:val="24"/>
          <w:lang w:val="ro-RO"/>
        </w:rPr>
        <w:t>includă</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facturile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decontat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 cazul</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proiecte</w:t>
      </w:r>
      <w:r w:rsidRPr="009878D4">
        <w:rPr>
          <w:rFonts w:asciiTheme="minorHAnsi" w:eastAsia="Trebuchet MS" w:hAnsiTheme="minorHAnsi" w:cstheme="minorHAnsi"/>
          <w:color w:val="002060"/>
          <w:w w:val="104"/>
          <w:sz w:val="24"/>
          <w:szCs w:val="24"/>
          <w:lang w:val="ro-RO"/>
        </w:rPr>
        <w:t xml:space="preserve">lor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p</w:t>
      </w:r>
      <w:r w:rsidRPr="009878D4">
        <w:rPr>
          <w:rFonts w:asciiTheme="minorHAnsi" w:eastAsia="Trebuchet MS" w:hAnsiTheme="minorHAnsi" w:cstheme="minorHAnsi"/>
          <w:color w:val="002060"/>
          <w:spacing w:val="-1"/>
          <w:sz w:val="24"/>
          <w:szCs w:val="24"/>
          <w:lang w:val="ro-RO"/>
        </w:rPr>
        <w:t>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parteneria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depune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 xml:space="preserve">o </w:t>
      </w:r>
      <w:r w:rsidRPr="009878D4">
        <w:rPr>
          <w:rFonts w:asciiTheme="minorHAnsi" w:eastAsia="Trebuchet MS" w:hAnsiTheme="minorHAnsi" w:cstheme="minorHAnsi"/>
          <w:color w:val="002060"/>
          <w:spacing w:val="-1"/>
          <w:sz w:val="24"/>
          <w:szCs w:val="24"/>
          <w:lang w:val="ro-RO"/>
        </w:rPr>
        <w:t>cerer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rambursare </w:t>
      </w:r>
      <w:r w:rsidRPr="009878D4">
        <w:rPr>
          <w:rFonts w:asciiTheme="minorHAnsi" w:eastAsia="Trebuchet MS" w:hAnsiTheme="minorHAnsi" w:cstheme="minorHAnsi"/>
          <w:color w:val="002060"/>
          <w:sz w:val="24"/>
          <w:szCs w:val="24"/>
          <w:lang w:val="ro-RO"/>
        </w:rPr>
        <w:t>centralizată</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3"/>
          <w:sz w:val="24"/>
          <w:szCs w:val="24"/>
          <w:lang w:val="ro-RO"/>
        </w:rPr>
        <w:t>n</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ve</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proiect</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pacing w:val="-1"/>
          <w:sz w:val="24"/>
          <w:szCs w:val="24"/>
          <w:lang w:val="ro-RO"/>
        </w:rPr>
        <w:t>sun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incluse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facturile</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decontat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2"/>
          <w:w w:val="103"/>
          <w:sz w:val="24"/>
          <w:szCs w:val="24"/>
          <w:lang w:val="ro-RO"/>
        </w:rPr>
        <w:t>pr</w:t>
      </w:r>
      <w:r w:rsidRPr="009878D4">
        <w:rPr>
          <w:rFonts w:asciiTheme="minorHAnsi" w:eastAsia="Trebuchet MS" w:hAnsiTheme="minorHAnsi" w:cstheme="minorHAnsi"/>
          <w:color w:val="002060"/>
          <w:spacing w:val="3"/>
          <w:w w:val="103"/>
          <w:sz w:val="24"/>
          <w:szCs w:val="24"/>
          <w:lang w:val="ro-RO"/>
        </w:rPr>
        <w:t>i</w:t>
      </w:r>
      <w:r w:rsidRPr="009878D4">
        <w:rPr>
          <w:rFonts w:asciiTheme="minorHAnsi" w:eastAsia="Trebuchet MS" w:hAnsiTheme="minorHAnsi" w:cstheme="minorHAnsi"/>
          <w:color w:val="002060"/>
          <w:w w:val="103"/>
          <w:sz w:val="24"/>
          <w:szCs w:val="24"/>
          <w:lang w:val="ro-RO"/>
        </w:rPr>
        <w:t xml:space="preserve">n </w:t>
      </w:r>
      <w:r w:rsidRPr="009878D4">
        <w:rPr>
          <w:rFonts w:asciiTheme="minorHAnsi" w:eastAsia="Trebuchet MS" w:hAnsiTheme="minorHAnsi" w:cstheme="minorHAnsi"/>
          <w:color w:val="002060"/>
          <w:sz w:val="24"/>
          <w:szCs w:val="24"/>
          <w:lang w:val="ro-RO"/>
        </w:rPr>
        <w:t>cererea</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plată.</w:t>
      </w:r>
    </w:p>
    <w:p w14:paraId="71DD4ED4" w14:textId="68D8C203"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(14) Beneficiarul/liderul</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de  parteneriat/partenerii</w:t>
      </w:r>
      <w:r w:rsidRPr="009878D4">
        <w:rPr>
          <w:rFonts w:asciiTheme="minorHAnsi" w:eastAsia="Trebuchet MS" w:hAnsiTheme="minorHAnsi" w:cstheme="minorHAnsi"/>
          <w:color w:val="002060"/>
          <w:spacing w:val="53"/>
          <w:sz w:val="24"/>
          <w:szCs w:val="24"/>
          <w:lang w:val="ro-RO"/>
        </w:rPr>
        <w:t xml:space="preserve"> </w:t>
      </w:r>
      <w:r w:rsidR="00F57FD8" w:rsidRPr="009878D4">
        <w:rPr>
          <w:rFonts w:asciiTheme="minorHAnsi" w:eastAsia="Trebuchet MS" w:hAnsiTheme="minorHAnsi" w:cstheme="minorHAnsi"/>
          <w:color w:val="002060"/>
          <w:sz w:val="24"/>
          <w:szCs w:val="24"/>
          <w:lang w:val="ro-RO"/>
        </w:rPr>
        <w:t>are</w:t>
      </w:r>
      <w:r w:rsidR="00F57FD8" w:rsidRPr="009878D4">
        <w:rPr>
          <w:rFonts w:asciiTheme="minorHAnsi" w:eastAsia="Trebuchet MS" w:hAnsiTheme="minorHAnsi" w:cstheme="minorHAnsi"/>
          <w:color w:val="002060"/>
          <w:spacing w:val="53"/>
          <w:sz w:val="24"/>
          <w:szCs w:val="24"/>
          <w:lang w:val="ro-RO"/>
        </w:rPr>
        <w:t>/</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 xml:space="preserve">u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2"/>
          <w:sz w:val="24"/>
          <w:szCs w:val="24"/>
          <w:lang w:val="ro-RO"/>
        </w:rPr>
        <w:t>r</w:t>
      </w:r>
      <w:r w:rsidRPr="009878D4">
        <w:rPr>
          <w:rFonts w:asciiTheme="minorHAnsi" w:eastAsia="Trebuchet MS" w:hAnsiTheme="minorHAnsi" w:cstheme="minorHAnsi"/>
          <w:color w:val="002060"/>
          <w:sz w:val="24"/>
          <w:szCs w:val="24"/>
          <w:lang w:val="ro-RO"/>
        </w:rPr>
        <w:t>estituirii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integral</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sau </w:t>
      </w:r>
      <w:proofErr w:type="spellStart"/>
      <w:r w:rsidRPr="009878D4">
        <w:rPr>
          <w:rFonts w:asciiTheme="minorHAnsi" w:eastAsia="Trebuchet MS" w:hAnsiTheme="minorHAnsi" w:cstheme="minorHAnsi"/>
          <w:color w:val="002060"/>
          <w:spacing w:val="-1"/>
          <w:sz w:val="24"/>
          <w:szCs w:val="24"/>
          <w:lang w:val="ro-RO"/>
        </w:rPr>
        <w:t>parţial</w:t>
      </w:r>
      <w:r w:rsidRPr="009878D4">
        <w:rPr>
          <w:rFonts w:asciiTheme="minorHAnsi" w:eastAsia="Trebuchet MS" w:hAnsiTheme="minorHAnsi" w:cstheme="minorHAnsi"/>
          <w:color w:val="002060"/>
          <w:sz w:val="24"/>
          <w:szCs w:val="24"/>
          <w:lang w:val="ro-RO"/>
        </w:rPr>
        <w:t>e</w:t>
      </w:r>
      <w:proofErr w:type="spellEnd"/>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virate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cazu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justifică</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ce</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eri</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utilizarea </w:t>
      </w:r>
      <w:r w:rsidRPr="009878D4">
        <w:rPr>
          <w:rFonts w:asciiTheme="minorHAnsi" w:eastAsia="Trebuchet MS" w:hAnsiTheme="minorHAnsi" w:cstheme="minorHAnsi"/>
          <w:color w:val="002060"/>
          <w:spacing w:val="-1"/>
          <w:w w:val="103"/>
          <w:sz w:val="24"/>
          <w:szCs w:val="24"/>
          <w:lang w:val="ro-RO"/>
        </w:rPr>
        <w:t>acestora.</w:t>
      </w:r>
    </w:p>
    <w:p w14:paraId="52260184" w14:textId="5E97CDBF"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(15) Beneficiarul/liderul</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parteneriat/partenerul</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este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responsabili</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utilizarea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sumelor </w:t>
      </w:r>
      <w:r w:rsidRPr="009878D4">
        <w:rPr>
          <w:rFonts w:asciiTheme="minorHAnsi" w:eastAsia="Trebuchet MS" w:hAnsiTheme="minorHAnsi" w:cstheme="minorHAnsi"/>
          <w:color w:val="002060"/>
          <w:sz w:val="24"/>
          <w:szCs w:val="24"/>
          <w:lang w:val="ro-RO"/>
        </w:rPr>
        <w:t>potrivit</w:t>
      </w:r>
      <w:r w:rsidRPr="009878D4">
        <w:rPr>
          <w:rFonts w:asciiTheme="minorHAnsi" w:eastAsia="Trebuchet MS" w:hAnsiTheme="minorHAnsi" w:cstheme="minorHAnsi"/>
          <w:color w:val="002060"/>
          <w:spacing w:val="1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destinaţiilor</w:t>
      </w:r>
      <w:proofErr w:type="spellEnd"/>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precum</w:t>
      </w:r>
      <w:r w:rsidRPr="009878D4">
        <w:rPr>
          <w:rFonts w:asciiTheme="minorHAnsi" w:eastAsia="Trebuchet MS" w:hAnsiTheme="minorHAnsi" w:cstheme="minorHAnsi"/>
          <w:color w:val="002060"/>
          <w:spacing w:val="17"/>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rest</w:t>
      </w:r>
      <w:r w:rsidRPr="009878D4">
        <w:rPr>
          <w:rFonts w:asciiTheme="minorHAnsi" w:eastAsia="Trebuchet MS" w:hAnsiTheme="minorHAnsi" w:cstheme="minorHAnsi"/>
          <w:color w:val="002060"/>
          <w:sz w:val="24"/>
          <w:szCs w:val="24"/>
          <w:lang w:val="ro-RO"/>
        </w:rPr>
        <w:t>ituirea</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virate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cazu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justifică </w:t>
      </w:r>
      <w:r w:rsidRPr="009878D4">
        <w:rPr>
          <w:rFonts w:asciiTheme="minorHAnsi" w:eastAsia="Trebuchet MS" w:hAnsiTheme="minorHAnsi" w:cstheme="minorHAnsi"/>
          <w:color w:val="002060"/>
          <w:spacing w:val="-2"/>
          <w:sz w:val="24"/>
          <w:szCs w:val="24"/>
          <w:lang w:val="ro-RO"/>
        </w:rPr>
        <w:t>ut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lizare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lor.</w:t>
      </w:r>
    </w:p>
    <w:p w14:paraId="17151161" w14:textId="227DC5E7" w:rsidR="00A10484" w:rsidRPr="009878D4" w:rsidRDefault="00A10484" w:rsidP="006B64F9">
      <w:pPr>
        <w:spacing w:before="60"/>
        <w:ind w:left="133" w:right="105"/>
        <w:jc w:val="both"/>
        <w:rPr>
          <w:rFonts w:asciiTheme="minorHAnsi" w:eastAsia="Trebuchet MS" w:hAnsiTheme="minorHAnsi" w:cstheme="minorHAnsi"/>
          <w:color w:val="002060"/>
          <w:spacing w:val="-1"/>
          <w:w w:val="103"/>
          <w:sz w:val="24"/>
          <w:szCs w:val="24"/>
          <w:lang w:val="ro-RO"/>
        </w:rPr>
      </w:pPr>
      <w:r w:rsidRPr="009878D4">
        <w:rPr>
          <w:rFonts w:asciiTheme="minorHAnsi" w:eastAsia="Trebuchet MS" w:hAnsiTheme="minorHAnsi" w:cstheme="minorHAnsi"/>
          <w:color w:val="002060"/>
          <w:sz w:val="24"/>
          <w:szCs w:val="24"/>
          <w:lang w:val="ro-RO"/>
        </w:rPr>
        <w:t xml:space="preserve">(16)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virate</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nejustificate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z w:val="24"/>
          <w:szCs w:val="24"/>
          <w:lang w:val="ro-RO"/>
        </w:rPr>
        <w:t>cereri</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pacing w:val="-1"/>
          <w:sz w:val="24"/>
          <w:szCs w:val="24"/>
          <w:lang w:val="ro-RO"/>
        </w:rPr>
        <w:t>rambursare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notifică </w:t>
      </w:r>
      <w:r w:rsidRPr="009878D4">
        <w:rPr>
          <w:rFonts w:asciiTheme="minorHAnsi" w:eastAsia="Trebuchet MS" w:hAnsiTheme="minorHAnsi" w:cstheme="minorHAnsi"/>
          <w:color w:val="002060"/>
          <w:sz w:val="24"/>
          <w:szCs w:val="24"/>
          <w:lang w:val="ro-RO"/>
        </w:rPr>
        <w:t xml:space="preserve">beneficiarul/liderul </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parteneriat/</w:t>
      </w:r>
      <w:r w:rsidR="00F57FD8" w:rsidRPr="009878D4">
        <w:rPr>
          <w:rFonts w:asciiTheme="minorHAnsi" w:eastAsia="Trebuchet MS" w:hAnsiTheme="minorHAnsi" w:cstheme="minorHAnsi"/>
          <w:color w:val="002060"/>
          <w:sz w:val="24"/>
          <w:szCs w:val="24"/>
          <w:lang w:val="ro-RO"/>
        </w:rPr>
        <w:t>partenerul</w:t>
      </w:r>
      <w:r w:rsidR="00F57FD8"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5</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 xml:space="preserve">lucrătoare  </w:t>
      </w:r>
      <w:r w:rsidR="00F57FD8" w:rsidRPr="009878D4">
        <w:rPr>
          <w:rFonts w:asciiTheme="minorHAnsi" w:eastAsia="Trebuchet MS" w:hAnsiTheme="minorHAnsi" w:cstheme="minorHAnsi"/>
          <w:color w:val="002060"/>
          <w:sz w:val="24"/>
          <w:szCs w:val="24"/>
          <w:lang w:val="ro-RO"/>
        </w:rPr>
        <w:t xml:space="preserve">despre </w:t>
      </w:r>
      <w:proofErr w:type="spellStart"/>
      <w:r w:rsidRPr="009878D4">
        <w:rPr>
          <w:rFonts w:asciiTheme="minorHAnsi" w:eastAsia="Trebuchet MS" w:hAnsiTheme="minorHAnsi" w:cstheme="minorHAnsi"/>
          <w:color w:val="002060"/>
          <w:w w:val="103"/>
          <w:sz w:val="24"/>
          <w:szCs w:val="24"/>
          <w:lang w:val="ro-RO"/>
        </w:rPr>
        <w:t>obligaţia</w:t>
      </w:r>
      <w:proofErr w:type="spellEnd"/>
      <w:r w:rsidRPr="009878D4">
        <w:rPr>
          <w:rFonts w:asciiTheme="minorHAnsi" w:eastAsia="Trebuchet MS" w:hAnsiTheme="minorHAnsi" w:cstheme="minorHAnsi"/>
          <w:color w:val="002060"/>
          <w:w w:val="103"/>
          <w:sz w:val="24"/>
          <w:szCs w:val="24"/>
          <w:lang w:val="ro-RO"/>
        </w:rPr>
        <w:t xml:space="preserve"> </w:t>
      </w:r>
      <w:r w:rsidRPr="009878D4">
        <w:rPr>
          <w:rFonts w:asciiTheme="minorHAnsi" w:eastAsia="Trebuchet MS" w:hAnsiTheme="minorHAnsi" w:cstheme="minorHAnsi"/>
          <w:color w:val="002060"/>
          <w:sz w:val="24"/>
          <w:szCs w:val="24"/>
          <w:lang w:val="ro-RO"/>
        </w:rPr>
        <w:t>restituirii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w w:val="103"/>
          <w:sz w:val="24"/>
          <w:szCs w:val="24"/>
          <w:lang w:val="ro-RO"/>
        </w:rPr>
        <w:t>acestora.</w:t>
      </w:r>
    </w:p>
    <w:p w14:paraId="1E486359" w14:textId="6E420242"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(17) </w:t>
      </w:r>
      <w:r w:rsidRPr="009878D4">
        <w:rPr>
          <w:rFonts w:asciiTheme="minorHAnsi" w:eastAsia="Trebuchet MS" w:hAnsiTheme="minorHAnsi" w:cstheme="minorHAnsi"/>
          <w:color w:val="002060"/>
          <w:spacing w:val="-1"/>
          <w:sz w:val="24"/>
          <w:szCs w:val="24"/>
          <w:lang w:val="ro-RO"/>
        </w:rPr>
        <w:t>Nerespectare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z w:val="24"/>
          <w:szCs w:val="24"/>
          <w:lang w:val="ro-RO"/>
        </w:rPr>
        <w:t>(13)</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z w:val="24"/>
          <w:szCs w:val="24"/>
          <w:lang w:val="ro-RO"/>
        </w:rPr>
        <w:t>beneficiar/</w:t>
      </w:r>
      <w:r w:rsidRPr="009878D4">
        <w:rPr>
          <w:rFonts w:asciiTheme="minorHAnsi" w:eastAsia="Trebuchet MS" w:hAnsiTheme="minorHAnsi" w:cstheme="minorHAnsi"/>
          <w:color w:val="002060"/>
          <w:spacing w:val="-1"/>
          <w:sz w:val="24"/>
          <w:szCs w:val="24"/>
          <w:lang w:val="ro-RO"/>
        </w:rPr>
        <w:t>lide</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z w:val="24"/>
          <w:szCs w:val="24"/>
          <w:lang w:val="ro-RO"/>
        </w:rPr>
        <w:t>parteneriat/parteneri</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constituie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încălcarea</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3"/>
          <w:w w:val="103"/>
          <w:sz w:val="24"/>
          <w:szCs w:val="24"/>
          <w:lang w:val="ro-RO"/>
        </w:rPr>
        <w:t>c</w:t>
      </w:r>
      <w:r w:rsidRPr="009878D4">
        <w:rPr>
          <w:rFonts w:asciiTheme="minorHAnsi" w:eastAsia="Trebuchet MS" w:hAnsiTheme="minorHAnsi" w:cstheme="minorHAnsi"/>
          <w:color w:val="002060"/>
          <w:spacing w:val="-3"/>
          <w:w w:val="103"/>
          <w:sz w:val="24"/>
          <w:szCs w:val="24"/>
          <w:lang w:val="ro-RO"/>
        </w:rPr>
        <w:t>o</w:t>
      </w:r>
      <w:r w:rsidRPr="009878D4">
        <w:rPr>
          <w:rFonts w:asciiTheme="minorHAnsi" w:eastAsia="Trebuchet MS" w:hAnsiTheme="minorHAnsi" w:cstheme="minorHAnsi"/>
          <w:color w:val="002060"/>
          <w:w w:val="103"/>
          <w:sz w:val="24"/>
          <w:szCs w:val="24"/>
          <w:lang w:val="ro-RO"/>
        </w:rPr>
        <w:t>ntractului/ordinului/deciziei</w:t>
      </w:r>
      <w:r w:rsidRPr="009878D4">
        <w:rPr>
          <w:rFonts w:asciiTheme="minorHAnsi" w:eastAsia="Trebuchet MS" w:hAnsiTheme="minorHAnsi" w:cstheme="minorHAnsi"/>
          <w:color w:val="002060"/>
          <w:spacing w:val="55"/>
          <w:w w:val="103"/>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2"/>
          <w:w w:val="103"/>
          <w:sz w:val="24"/>
          <w:szCs w:val="24"/>
          <w:lang w:val="ro-RO"/>
        </w:rPr>
        <w:t>f</w:t>
      </w:r>
      <w:r w:rsidRPr="009878D4">
        <w:rPr>
          <w:rFonts w:asciiTheme="minorHAnsi" w:eastAsia="Trebuchet MS" w:hAnsiTheme="minorHAnsi" w:cstheme="minorHAnsi"/>
          <w:color w:val="002060"/>
          <w:spacing w:val="3"/>
          <w:w w:val="103"/>
          <w:sz w:val="24"/>
          <w:szCs w:val="24"/>
          <w:lang w:val="ro-RO"/>
        </w:rPr>
        <w:t>i</w:t>
      </w:r>
      <w:r w:rsidRPr="009878D4">
        <w:rPr>
          <w:rFonts w:asciiTheme="minorHAnsi" w:eastAsia="Trebuchet MS" w:hAnsiTheme="minorHAnsi" w:cstheme="minorHAnsi"/>
          <w:color w:val="002060"/>
          <w:spacing w:val="-1"/>
          <w:w w:val="103"/>
          <w:sz w:val="24"/>
          <w:szCs w:val="24"/>
          <w:lang w:val="ro-RO"/>
        </w:rPr>
        <w:t xml:space="preserve">nanţare, </w:t>
      </w:r>
      <w:r w:rsidRPr="009878D4">
        <w:rPr>
          <w:rFonts w:asciiTheme="minorHAnsi" w:eastAsia="Trebuchet MS" w:hAnsiTheme="minorHAnsi" w:cstheme="minorHAnsi"/>
          <w:color w:val="002060"/>
          <w:sz w:val="24"/>
          <w:szCs w:val="24"/>
          <w:lang w:val="ro-RO"/>
        </w:rPr>
        <w:t>AM/OI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putând</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decide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rezilierea</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w w:val="103"/>
          <w:sz w:val="24"/>
          <w:szCs w:val="24"/>
          <w:lang w:val="ro-RO"/>
        </w:rPr>
        <w:t>acestuia.</w:t>
      </w:r>
    </w:p>
    <w:p w14:paraId="5A180E25" w14:textId="26BB112F"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(18)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autorizează,</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potrivit</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sz w:val="24"/>
          <w:szCs w:val="24"/>
          <w:lang w:val="ro-RO"/>
        </w:rPr>
        <w:t>prevederilo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z w:val="24"/>
          <w:szCs w:val="24"/>
          <w:lang w:val="ro-RO"/>
        </w:rPr>
        <w:t>legale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2"/>
          <w:sz w:val="24"/>
          <w:szCs w:val="24"/>
          <w:lang w:val="ro-RO"/>
        </w:rPr>
        <w:t>Un</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unii</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Europen</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naţionale, </w:t>
      </w:r>
      <w:r w:rsidRPr="009878D4">
        <w:rPr>
          <w:rFonts w:asciiTheme="minorHAnsi" w:eastAsia="Trebuchet MS" w:hAnsiTheme="minorHAnsi" w:cstheme="minorHAnsi"/>
          <w:color w:val="002060"/>
          <w:sz w:val="24"/>
          <w:szCs w:val="24"/>
          <w:lang w:val="ro-RO"/>
        </w:rPr>
        <w:t>cheltuielile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depu</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cerer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potrivit</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2"/>
          <w:sz w:val="24"/>
          <w:szCs w:val="24"/>
          <w:lang w:val="ro-RO"/>
        </w:rPr>
        <w:t>al</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(13</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w w:val="103"/>
          <w:sz w:val="24"/>
          <w:szCs w:val="24"/>
          <w:lang w:val="ro-RO"/>
        </w:rPr>
        <w:t>n</w:t>
      </w:r>
      <w:r w:rsidRPr="009878D4">
        <w:rPr>
          <w:rFonts w:asciiTheme="minorHAnsi" w:eastAsia="Trebuchet MS" w:hAnsiTheme="minorHAnsi" w:cstheme="minorHAnsi"/>
          <w:color w:val="002060"/>
          <w:spacing w:val="-1"/>
          <w:w w:val="103"/>
          <w:sz w:val="24"/>
          <w:szCs w:val="24"/>
          <w:lang w:val="ro-RO"/>
        </w:rPr>
        <w:t xml:space="preserve">otifică </w:t>
      </w:r>
      <w:r w:rsidRPr="009878D4">
        <w:rPr>
          <w:rFonts w:asciiTheme="minorHAnsi" w:eastAsia="Trebuchet MS" w:hAnsiTheme="minorHAnsi" w:cstheme="minorHAnsi"/>
          <w:color w:val="002060"/>
          <w:sz w:val="24"/>
          <w:szCs w:val="24"/>
          <w:lang w:val="ro-RO"/>
        </w:rPr>
        <w:t>beneficiarul/liderul</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z w:val="24"/>
          <w:szCs w:val="24"/>
          <w:lang w:val="ro-RO"/>
        </w:rPr>
        <w:t>de parteneriat,</w:t>
      </w:r>
      <w:r w:rsidRPr="009878D4">
        <w:rPr>
          <w:rFonts w:asciiTheme="minorHAnsi" w:eastAsia="Trebuchet MS" w:hAnsiTheme="minorHAnsi" w:cstheme="minorHAnsi"/>
          <w:color w:val="002060"/>
          <w:spacing w:val="2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evidenţiind</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distinct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sumele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aferente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FEDR</w:t>
      </w:r>
      <w:r w:rsidRPr="009878D4">
        <w:rPr>
          <w:rFonts w:asciiTheme="minorHAnsi" w:eastAsia="Trebuchet MS" w:hAnsiTheme="minorHAnsi" w:cstheme="minorHAnsi"/>
          <w:color w:val="002060"/>
          <w:spacing w:val="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sumele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eprezentând</w:t>
      </w:r>
      <w:r w:rsidRPr="009878D4">
        <w:rPr>
          <w:rFonts w:asciiTheme="minorHAnsi" w:eastAsia="Trebuchet MS" w:hAnsiTheme="minorHAnsi" w:cstheme="minorHAnsi"/>
          <w:color w:val="002060"/>
          <w:spacing w:val="3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cofinanţare</w:t>
      </w:r>
      <w:proofErr w:type="spellEnd"/>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publică</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asigurată</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bugetul</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stat.</w:t>
      </w:r>
    </w:p>
    <w:p w14:paraId="67E37FD9" w14:textId="718F0ED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(19)  Din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1"/>
          <w:sz w:val="24"/>
          <w:szCs w:val="24"/>
          <w:lang w:val="ro-RO"/>
        </w:rPr>
        <w:t>cereri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cereri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2"/>
          <w:sz w:val="24"/>
          <w:szCs w:val="24"/>
          <w:lang w:val="ro-RO"/>
        </w:rPr>
        <w:t>plat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2"/>
          <w:sz w:val="24"/>
          <w:szCs w:val="24"/>
          <w:lang w:val="ro-RO"/>
        </w:rPr>
        <w:t>dedu</w:t>
      </w:r>
      <w:r w:rsidRPr="009878D4">
        <w:rPr>
          <w:rFonts w:asciiTheme="minorHAnsi" w:eastAsia="Trebuchet MS" w:hAnsiTheme="minorHAnsi" w:cstheme="minorHAnsi"/>
          <w:color w:val="002060"/>
          <w:sz w:val="24"/>
          <w:szCs w:val="24"/>
          <w:lang w:val="ro-RO"/>
        </w:rPr>
        <w:t>c</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2"/>
          <w:sz w:val="24"/>
          <w:szCs w:val="24"/>
          <w:lang w:val="ro-RO"/>
        </w:rPr>
        <w:t>sumel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2"/>
          <w:sz w:val="24"/>
          <w:szCs w:val="24"/>
          <w:lang w:val="ro-RO"/>
        </w:rPr>
        <w:t>virat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pe </w:t>
      </w:r>
      <w:r w:rsidRPr="009878D4">
        <w:rPr>
          <w:rFonts w:asciiTheme="minorHAnsi" w:eastAsia="Trebuchet MS" w:hAnsiTheme="minorHAnsi" w:cstheme="minorHAnsi"/>
          <w:color w:val="002060"/>
          <w:sz w:val="24"/>
          <w:szCs w:val="24"/>
          <w:lang w:val="ro-RO"/>
        </w:rPr>
        <w:t>baza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plată.</w:t>
      </w:r>
    </w:p>
    <w:p w14:paraId="1DACA2F1" w14:textId="78667D5C"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lastRenderedPageBreak/>
        <w:t xml:space="preserve">(20)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urm</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autorizării</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aferente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plată,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constat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pacing w:val="-1"/>
          <w:sz w:val="24"/>
          <w:szCs w:val="24"/>
          <w:lang w:val="ro-RO"/>
        </w:rPr>
        <w:t>valoare</w:t>
      </w:r>
      <w:r w:rsidRPr="009878D4">
        <w:rPr>
          <w:rFonts w:asciiTheme="minorHAnsi" w:eastAsia="Trebuchet MS" w:hAnsiTheme="minorHAnsi" w:cstheme="minorHAnsi"/>
          <w:color w:val="002060"/>
          <w:sz w:val="24"/>
          <w:szCs w:val="24"/>
          <w:lang w:val="ro-RO"/>
        </w:rPr>
        <w:t>a cheltuielilor</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 xml:space="preserve">eligibile </w:t>
      </w:r>
      <w:r w:rsidRPr="009878D4">
        <w:rPr>
          <w:rFonts w:asciiTheme="minorHAnsi" w:eastAsia="Trebuchet MS" w:hAnsiTheme="minorHAnsi" w:cstheme="minorHAnsi"/>
          <w:color w:val="002060"/>
          <w:spacing w:val="-1"/>
          <w:sz w:val="24"/>
          <w:szCs w:val="24"/>
          <w:lang w:val="ro-RO"/>
        </w:rPr>
        <w:t>est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pacing w:val="-1"/>
          <w:sz w:val="24"/>
          <w:szCs w:val="24"/>
          <w:lang w:val="ro-RO"/>
        </w:rPr>
        <w:t>ma</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pacing w:val="-1"/>
          <w:sz w:val="24"/>
          <w:szCs w:val="24"/>
          <w:lang w:val="ro-RO"/>
        </w:rPr>
        <w:t>mic</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decât</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valoarea </w:t>
      </w:r>
      <w:r w:rsidRPr="009878D4">
        <w:rPr>
          <w:rFonts w:asciiTheme="minorHAnsi" w:eastAsia="Trebuchet MS" w:hAnsiTheme="minorHAnsi" w:cstheme="minorHAnsi"/>
          <w:color w:val="002060"/>
          <w:spacing w:val="-1"/>
          <w:sz w:val="24"/>
          <w:szCs w:val="24"/>
          <w:lang w:val="ro-RO"/>
        </w:rPr>
        <w:t>cheltuielilo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autorizat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pri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cerere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plată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transmit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beneficiarului/liderul</w:t>
      </w:r>
      <w:r w:rsidRPr="009878D4">
        <w:rPr>
          <w:rFonts w:asciiTheme="minorHAnsi" w:eastAsia="Trebuchet MS" w:hAnsiTheme="minorHAnsi" w:cstheme="minorHAnsi"/>
          <w:color w:val="002060"/>
          <w:sz w:val="24"/>
          <w:szCs w:val="24"/>
          <w:lang w:val="ro-RO"/>
        </w:rPr>
        <w:t xml:space="preserve">ui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o</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notificare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privind</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suma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neeligibile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ce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trebuie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w w:val="103"/>
          <w:sz w:val="24"/>
          <w:szCs w:val="24"/>
          <w:lang w:val="ro-RO"/>
        </w:rPr>
        <w:t>restituită.</w:t>
      </w:r>
    </w:p>
    <w:p w14:paraId="02F3BBBD" w14:textId="77777777" w:rsidR="00A10484" w:rsidRPr="009878D4" w:rsidRDefault="00A10484" w:rsidP="006B64F9">
      <w:pPr>
        <w:spacing w:before="60"/>
        <w:ind w:left="133" w:right="116"/>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(21)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restituir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alin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(20)</w:t>
      </w:r>
      <w:r w:rsidRPr="009878D4">
        <w:rPr>
          <w:rFonts w:asciiTheme="minorHAnsi" w:eastAsia="Trebuchet MS" w:hAnsiTheme="minorHAnsi" w:cstheme="minorHAnsi"/>
          <w:color w:val="002060"/>
          <w:spacing w:val="8"/>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pacing w:val="-4"/>
          <w:sz w:val="24"/>
          <w:szCs w:val="24"/>
          <w:lang w:val="ro-RO"/>
        </w:rPr>
        <w:t>l</w:t>
      </w:r>
      <w:r w:rsidRPr="009878D4">
        <w:rPr>
          <w:rFonts w:asciiTheme="minorHAnsi" w:eastAsia="Trebuchet MS" w:hAnsiTheme="minorHAnsi" w:cstheme="minorHAnsi"/>
          <w:color w:val="002060"/>
          <w:spacing w:val="-1"/>
          <w:sz w:val="24"/>
          <w:szCs w:val="24"/>
          <w:lang w:val="ro-RO"/>
        </w:rPr>
        <w:t>in</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(14</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poat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proofErr w:type="spellStart"/>
      <w:r w:rsidRPr="009878D4">
        <w:rPr>
          <w:rFonts w:asciiTheme="minorHAnsi" w:eastAsia="Trebuchet MS" w:hAnsiTheme="minorHAnsi" w:cstheme="minorHAnsi"/>
          <w:color w:val="002060"/>
          <w:spacing w:val="-1"/>
          <w:w w:val="103"/>
          <w:sz w:val="24"/>
          <w:szCs w:val="24"/>
          <w:lang w:val="ro-RO"/>
        </w:rPr>
        <w:t>depăşi</w:t>
      </w:r>
      <w:proofErr w:type="spellEnd"/>
      <w:r w:rsidRPr="009878D4">
        <w:rPr>
          <w:rFonts w:asciiTheme="minorHAnsi" w:eastAsia="Trebuchet MS" w:hAnsiTheme="minorHAnsi" w:cstheme="minorHAnsi"/>
          <w:color w:val="002060"/>
          <w:sz w:val="24"/>
          <w:szCs w:val="24"/>
          <w:lang w:val="ro-RO"/>
        </w:rPr>
        <w:t xml:space="preserve"> 5</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data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primirii</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notificărilor</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prevăzute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(16)</w:t>
      </w:r>
      <w:r w:rsidRPr="009878D4">
        <w:rPr>
          <w:rFonts w:asciiTheme="minorHAnsi" w:eastAsia="Trebuchet MS" w:hAnsiTheme="minorHAnsi" w:cstheme="minorHAnsi"/>
          <w:color w:val="002060"/>
          <w:spacing w:val="1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w w:val="103"/>
          <w:sz w:val="24"/>
          <w:szCs w:val="24"/>
          <w:lang w:val="ro-RO"/>
        </w:rPr>
        <w:t>(18).</w:t>
      </w:r>
    </w:p>
    <w:p w14:paraId="5B760060" w14:textId="42593F83"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(22) Recuperarea</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sumelor,</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inclusiv</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sumelo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rezultate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aplicare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prevederilo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 xml:space="preserve">alin. </w:t>
      </w:r>
      <w:r w:rsidRPr="009878D4">
        <w:rPr>
          <w:rFonts w:asciiTheme="minorHAnsi" w:eastAsia="Trebuchet MS" w:hAnsiTheme="minorHAnsi" w:cstheme="minorHAnsi"/>
          <w:color w:val="002060"/>
          <w:w w:val="103"/>
          <w:sz w:val="24"/>
          <w:szCs w:val="24"/>
          <w:lang w:val="ro-RO"/>
        </w:rPr>
        <w:t xml:space="preserve">(20),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efectuează</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potrivit</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3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Ordonanţei</w:t>
      </w:r>
      <w:proofErr w:type="spellEnd"/>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urgenţă</w:t>
      </w:r>
      <w:proofErr w:type="spellEnd"/>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 Guvernului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z w:val="24"/>
          <w:szCs w:val="24"/>
          <w:lang w:val="ro-RO"/>
        </w:rPr>
        <w:t>nr.</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66/2011</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privind </w:t>
      </w:r>
      <w:r w:rsidRPr="009878D4">
        <w:rPr>
          <w:rFonts w:asciiTheme="minorHAnsi" w:eastAsia="Trebuchet MS" w:hAnsiTheme="minorHAnsi" w:cstheme="minorHAnsi"/>
          <w:color w:val="002060"/>
          <w:spacing w:val="-1"/>
          <w:sz w:val="24"/>
          <w:szCs w:val="24"/>
          <w:lang w:val="ro-RO"/>
        </w:rPr>
        <w:t>prevenirea</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constatarea</w:t>
      </w:r>
      <w:r w:rsidRPr="009878D4">
        <w:rPr>
          <w:rFonts w:asciiTheme="minorHAnsi" w:eastAsia="Trebuchet MS" w:hAnsiTheme="minorHAnsi" w:cstheme="minorHAnsi"/>
          <w:color w:val="002060"/>
          <w:spacing w:val="3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sancţionare</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neregulilor</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apărut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obţinere</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4"/>
          <w:sz w:val="24"/>
          <w:szCs w:val="24"/>
          <w:lang w:val="ro-RO"/>
        </w:rPr>
        <w:t xml:space="preserve"> </w:t>
      </w:r>
      <w:proofErr w:type="spellStart"/>
      <w:r w:rsidRPr="009878D4">
        <w:rPr>
          <w:rFonts w:asciiTheme="minorHAnsi" w:eastAsia="Trebuchet MS" w:hAnsiTheme="minorHAnsi" w:cstheme="minorHAnsi"/>
          <w:color w:val="002060"/>
          <w:spacing w:val="-2"/>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utilizarea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europene</w:t>
      </w:r>
      <w:r w:rsidRPr="009878D4">
        <w:rPr>
          <w:rFonts w:asciiTheme="minorHAnsi" w:eastAsia="Trebuchet MS" w:hAnsiTheme="minorHAnsi" w:cstheme="minorHAnsi"/>
          <w:color w:val="002060"/>
          <w:spacing w:val="2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/sau</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fondurilo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publice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naţionale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aferent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acestora</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aprobat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modificăril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3"/>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pacing w:val="-1"/>
          <w:sz w:val="24"/>
          <w:szCs w:val="24"/>
          <w:lang w:val="ro-RO"/>
        </w:rPr>
        <w:t>completăril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ulterioare.</w:t>
      </w:r>
    </w:p>
    <w:p w14:paraId="58F93DFD" w14:textId="77777777" w:rsidR="00A10484" w:rsidRPr="009878D4" w:rsidRDefault="00A10484" w:rsidP="006B64F9">
      <w:pPr>
        <w:spacing w:before="60"/>
        <w:ind w:left="133" w:right="10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b/>
          <w:color w:val="002060"/>
          <w:spacing w:val="-1"/>
          <w:sz w:val="24"/>
          <w:szCs w:val="24"/>
          <w:lang w:val="ro-RO"/>
        </w:rPr>
        <w:t>(d</w:t>
      </w:r>
      <w:r w:rsidRPr="009878D4">
        <w:rPr>
          <w:rFonts w:asciiTheme="minorHAnsi" w:eastAsia="Trebuchet MS" w:hAnsiTheme="minorHAnsi" w:cstheme="minorHAnsi"/>
          <w:b/>
          <w:color w:val="002060"/>
          <w:sz w:val="24"/>
          <w:szCs w:val="24"/>
          <w:lang w:val="ro-RO"/>
        </w:rPr>
        <w:t xml:space="preserve">) </w:t>
      </w:r>
      <w:r w:rsidRPr="009878D4">
        <w:rPr>
          <w:rFonts w:asciiTheme="minorHAnsi" w:eastAsia="Trebuchet MS" w:hAnsiTheme="minorHAnsi" w:cstheme="minorHAnsi"/>
          <w:b/>
          <w:color w:val="002060"/>
          <w:spacing w:val="-1"/>
          <w:sz w:val="24"/>
          <w:szCs w:val="24"/>
          <w:lang w:val="ro-RO"/>
        </w:rPr>
        <w:t>Document</w:t>
      </w:r>
      <w:r w:rsidRPr="009878D4">
        <w:rPr>
          <w:rFonts w:asciiTheme="minorHAnsi" w:eastAsia="Trebuchet MS" w:hAnsiTheme="minorHAnsi" w:cstheme="minorHAnsi"/>
          <w:b/>
          <w:color w:val="002060"/>
          <w:sz w:val="24"/>
          <w:szCs w:val="24"/>
          <w:lang w:val="ro-RO"/>
        </w:rPr>
        <w:t>e</w:t>
      </w:r>
      <w:r w:rsidRPr="009878D4">
        <w:rPr>
          <w:rFonts w:asciiTheme="minorHAnsi" w:eastAsia="Trebuchet MS" w:hAnsiTheme="minorHAnsi" w:cstheme="minorHAnsi"/>
          <w:b/>
          <w:color w:val="002060"/>
          <w:spacing w:val="21"/>
          <w:sz w:val="24"/>
          <w:szCs w:val="24"/>
          <w:lang w:val="ro-RO"/>
        </w:rPr>
        <w:t xml:space="preserve"> </w:t>
      </w:r>
      <w:r w:rsidRPr="009878D4">
        <w:rPr>
          <w:rFonts w:asciiTheme="minorHAnsi" w:eastAsia="Trebuchet MS" w:hAnsiTheme="minorHAnsi" w:cstheme="minorHAnsi"/>
          <w:b/>
          <w:color w:val="002060"/>
          <w:sz w:val="24"/>
          <w:szCs w:val="24"/>
          <w:lang w:val="ro-RO"/>
        </w:rPr>
        <w:t>justificative</w:t>
      </w:r>
      <w:r w:rsidRPr="009878D4">
        <w:rPr>
          <w:rFonts w:asciiTheme="minorHAnsi" w:eastAsia="Trebuchet MS" w:hAnsiTheme="minorHAnsi" w:cstheme="minorHAnsi"/>
          <w:b/>
          <w:color w:val="002060"/>
          <w:spacing w:val="23"/>
          <w:sz w:val="24"/>
          <w:szCs w:val="24"/>
          <w:lang w:val="ro-RO"/>
        </w:rPr>
        <w:t xml:space="preserve"> </w:t>
      </w:r>
      <w:r w:rsidRPr="009878D4">
        <w:rPr>
          <w:rFonts w:asciiTheme="minorHAnsi" w:eastAsia="Trebuchet MS" w:hAnsiTheme="minorHAnsi" w:cstheme="minorHAnsi"/>
          <w:b/>
          <w:color w:val="002060"/>
          <w:spacing w:val="-1"/>
          <w:sz w:val="24"/>
          <w:szCs w:val="24"/>
          <w:lang w:val="ro-RO"/>
        </w:rPr>
        <w:t>necesar</w:t>
      </w:r>
      <w:r w:rsidRPr="009878D4">
        <w:rPr>
          <w:rFonts w:asciiTheme="minorHAnsi" w:eastAsia="Trebuchet MS" w:hAnsiTheme="minorHAnsi" w:cstheme="minorHAnsi"/>
          <w:b/>
          <w:color w:val="002060"/>
          <w:sz w:val="24"/>
          <w:szCs w:val="24"/>
          <w:lang w:val="ro-RO"/>
        </w:rPr>
        <w:t>e</w:t>
      </w:r>
      <w:r w:rsidRPr="009878D4">
        <w:rPr>
          <w:rFonts w:asciiTheme="minorHAnsi" w:eastAsia="Trebuchet MS" w:hAnsiTheme="minorHAnsi" w:cstheme="minorHAnsi"/>
          <w:b/>
          <w:color w:val="002060"/>
          <w:spacing w:val="11"/>
          <w:sz w:val="24"/>
          <w:szCs w:val="24"/>
          <w:lang w:val="ro-RO"/>
        </w:rPr>
        <w:t xml:space="preserve"> </w:t>
      </w:r>
      <w:r w:rsidRPr="009878D4">
        <w:rPr>
          <w:rFonts w:asciiTheme="minorHAnsi" w:eastAsia="Trebuchet MS" w:hAnsiTheme="minorHAnsi" w:cstheme="minorHAnsi"/>
          <w:b/>
          <w:color w:val="002060"/>
          <w:spacing w:val="-1"/>
          <w:sz w:val="24"/>
          <w:szCs w:val="24"/>
          <w:lang w:val="ro-RO"/>
        </w:rPr>
        <w:t>pl</w:t>
      </w:r>
      <w:r w:rsidRPr="009878D4">
        <w:rPr>
          <w:rFonts w:asciiTheme="minorHAnsi" w:eastAsia="Trebuchet MS" w:hAnsiTheme="minorHAnsi" w:cstheme="minorHAnsi"/>
          <w:b/>
          <w:color w:val="002060"/>
          <w:sz w:val="24"/>
          <w:szCs w:val="24"/>
          <w:lang w:val="ro-RO"/>
        </w:rPr>
        <w:t>ă</w:t>
      </w:r>
      <w:r w:rsidRPr="009878D4">
        <w:rPr>
          <w:rFonts w:asciiTheme="minorHAnsi" w:eastAsia="Trebuchet MS" w:hAnsiTheme="minorHAnsi" w:cstheme="minorHAnsi"/>
          <w:b/>
          <w:color w:val="002060"/>
          <w:spacing w:val="1"/>
          <w:sz w:val="24"/>
          <w:szCs w:val="24"/>
          <w:lang w:val="ro-RO"/>
        </w:rPr>
        <w:t>ți</w:t>
      </w:r>
      <w:r w:rsidRPr="009878D4">
        <w:rPr>
          <w:rFonts w:asciiTheme="minorHAnsi" w:eastAsia="Trebuchet MS" w:hAnsiTheme="minorHAnsi" w:cstheme="minorHAnsi"/>
          <w:b/>
          <w:color w:val="002060"/>
          <w:sz w:val="24"/>
          <w:szCs w:val="24"/>
          <w:lang w:val="ro-RO"/>
        </w:rPr>
        <w:t>i</w:t>
      </w:r>
      <w:r w:rsidRPr="009878D4">
        <w:rPr>
          <w:rFonts w:asciiTheme="minorHAnsi" w:eastAsia="Trebuchet MS" w:hAnsiTheme="minorHAnsi" w:cstheme="minorHAnsi"/>
          <w:b/>
          <w:color w:val="002060"/>
          <w:spacing w:val="8"/>
          <w:sz w:val="24"/>
          <w:szCs w:val="24"/>
          <w:lang w:val="ro-RO"/>
        </w:rPr>
        <w:t xml:space="preserve"> </w:t>
      </w:r>
      <w:proofErr w:type="spellStart"/>
      <w:r w:rsidRPr="009878D4">
        <w:rPr>
          <w:rFonts w:asciiTheme="minorHAnsi" w:eastAsia="Trebuchet MS" w:hAnsiTheme="minorHAnsi" w:cstheme="minorHAnsi"/>
          <w:b/>
          <w:color w:val="002060"/>
          <w:spacing w:val="-1"/>
          <w:sz w:val="24"/>
          <w:szCs w:val="24"/>
          <w:lang w:val="ro-RO"/>
        </w:rPr>
        <w:t>prefinanțării</w:t>
      </w:r>
      <w:proofErr w:type="spellEnd"/>
      <w:r w:rsidRPr="009878D4">
        <w:rPr>
          <w:rFonts w:asciiTheme="minorHAnsi" w:eastAsia="Trebuchet MS" w:hAnsiTheme="minorHAnsi" w:cstheme="minorHAnsi"/>
          <w:b/>
          <w:color w:val="002060"/>
          <w:spacing w:val="-1"/>
          <w:sz w:val="24"/>
          <w:szCs w:val="24"/>
          <w:lang w:val="ro-RO"/>
        </w:rPr>
        <w:t>/cerer</w:t>
      </w:r>
      <w:r w:rsidRPr="009878D4">
        <w:rPr>
          <w:rFonts w:asciiTheme="minorHAnsi" w:eastAsia="Trebuchet MS" w:hAnsiTheme="minorHAnsi" w:cstheme="minorHAnsi"/>
          <w:b/>
          <w:color w:val="002060"/>
          <w:spacing w:val="2"/>
          <w:sz w:val="24"/>
          <w:szCs w:val="24"/>
          <w:lang w:val="ro-RO"/>
        </w:rPr>
        <w:t>i</w:t>
      </w:r>
      <w:r w:rsidRPr="009878D4">
        <w:rPr>
          <w:rFonts w:asciiTheme="minorHAnsi" w:eastAsia="Trebuchet MS" w:hAnsiTheme="minorHAnsi" w:cstheme="minorHAnsi"/>
          <w:b/>
          <w:color w:val="002060"/>
          <w:spacing w:val="-1"/>
          <w:sz w:val="24"/>
          <w:szCs w:val="24"/>
          <w:lang w:val="ro-RO"/>
        </w:rPr>
        <w:t>lo</w:t>
      </w:r>
      <w:r w:rsidRPr="009878D4">
        <w:rPr>
          <w:rFonts w:asciiTheme="minorHAnsi" w:eastAsia="Trebuchet MS" w:hAnsiTheme="minorHAnsi" w:cstheme="minorHAnsi"/>
          <w:b/>
          <w:color w:val="002060"/>
          <w:sz w:val="24"/>
          <w:szCs w:val="24"/>
          <w:lang w:val="ro-RO"/>
        </w:rPr>
        <w:t>r</w:t>
      </w:r>
      <w:r w:rsidRPr="009878D4">
        <w:rPr>
          <w:rFonts w:asciiTheme="minorHAnsi" w:eastAsia="Trebuchet MS" w:hAnsiTheme="minorHAnsi" w:cstheme="minorHAnsi"/>
          <w:b/>
          <w:color w:val="002060"/>
          <w:spacing w:val="51"/>
          <w:sz w:val="24"/>
          <w:szCs w:val="24"/>
          <w:lang w:val="ro-RO"/>
        </w:rPr>
        <w:t xml:space="preserve"> </w:t>
      </w:r>
      <w:r w:rsidRPr="009878D4">
        <w:rPr>
          <w:rFonts w:asciiTheme="minorHAnsi" w:eastAsia="Trebuchet MS" w:hAnsiTheme="minorHAnsi" w:cstheme="minorHAnsi"/>
          <w:b/>
          <w:color w:val="002060"/>
          <w:spacing w:val="-1"/>
          <w:sz w:val="24"/>
          <w:szCs w:val="24"/>
          <w:lang w:val="ro-RO"/>
        </w:rPr>
        <w:t>d</w:t>
      </w:r>
      <w:r w:rsidRPr="009878D4">
        <w:rPr>
          <w:rFonts w:asciiTheme="minorHAnsi" w:eastAsia="Trebuchet MS" w:hAnsiTheme="minorHAnsi" w:cstheme="minorHAnsi"/>
          <w:b/>
          <w:color w:val="002060"/>
          <w:sz w:val="24"/>
          <w:szCs w:val="24"/>
          <w:lang w:val="ro-RO"/>
        </w:rPr>
        <w:t>e</w:t>
      </w:r>
      <w:r w:rsidRPr="009878D4">
        <w:rPr>
          <w:rFonts w:asciiTheme="minorHAnsi" w:eastAsia="Trebuchet MS" w:hAnsiTheme="minorHAnsi" w:cstheme="minorHAnsi"/>
          <w:b/>
          <w:color w:val="002060"/>
          <w:spacing w:val="-4"/>
          <w:sz w:val="24"/>
          <w:szCs w:val="24"/>
          <w:lang w:val="ro-RO"/>
        </w:rPr>
        <w:t xml:space="preserve"> </w:t>
      </w:r>
      <w:r w:rsidRPr="009878D4">
        <w:rPr>
          <w:rFonts w:asciiTheme="minorHAnsi" w:eastAsia="Trebuchet MS" w:hAnsiTheme="minorHAnsi" w:cstheme="minorHAnsi"/>
          <w:b/>
          <w:color w:val="002060"/>
          <w:w w:val="103"/>
          <w:sz w:val="24"/>
          <w:szCs w:val="24"/>
          <w:lang w:val="ro-RO"/>
        </w:rPr>
        <w:t xml:space="preserve">plată/rambursării </w:t>
      </w:r>
      <w:r w:rsidRPr="009878D4">
        <w:rPr>
          <w:rFonts w:asciiTheme="minorHAnsi" w:eastAsia="Trebuchet MS" w:hAnsiTheme="minorHAnsi" w:cstheme="minorHAnsi"/>
          <w:b/>
          <w:color w:val="002060"/>
          <w:spacing w:val="-1"/>
          <w:sz w:val="24"/>
          <w:szCs w:val="24"/>
          <w:lang w:val="ro-RO"/>
        </w:rPr>
        <w:t>cheltu</w:t>
      </w:r>
      <w:r w:rsidRPr="009878D4">
        <w:rPr>
          <w:rFonts w:asciiTheme="minorHAnsi" w:eastAsia="Trebuchet MS" w:hAnsiTheme="minorHAnsi" w:cstheme="minorHAnsi"/>
          <w:b/>
          <w:color w:val="002060"/>
          <w:spacing w:val="5"/>
          <w:sz w:val="24"/>
          <w:szCs w:val="24"/>
          <w:lang w:val="ro-RO"/>
        </w:rPr>
        <w:t>i</w:t>
      </w:r>
      <w:r w:rsidRPr="009878D4">
        <w:rPr>
          <w:rFonts w:asciiTheme="minorHAnsi" w:eastAsia="Trebuchet MS" w:hAnsiTheme="minorHAnsi" w:cstheme="minorHAnsi"/>
          <w:b/>
          <w:color w:val="002060"/>
          <w:sz w:val="24"/>
          <w:szCs w:val="24"/>
          <w:lang w:val="ro-RO"/>
        </w:rPr>
        <w:t>elilor</w:t>
      </w:r>
      <w:r w:rsidRPr="009878D4">
        <w:rPr>
          <w:rFonts w:asciiTheme="minorHAnsi" w:eastAsia="Trebuchet MS" w:hAnsiTheme="minorHAnsi" w:cstheme="minorHAnsi"/>
          <w:b/>
          <w:color w:val="002060"/>
          <w:spacing w:val="36"/>
          <w:sz w:val="24"/>
          <w:szCs w:val="24"/>
          <w:lang w:val="ro-RO"/>
        </w:rPr>
        <w:t xml:space="preserve"> </w:t>
      </w:r>
      <w:r w:rsidRPr="009878D4">
        <w:rPr>
          <w:rFonts w:asciiTheme="minorHAnsi" w:eastAsia="Trebuchet MS" w:hAnsiTheme="minorHAnsi" w:cstheme="minorHAnsi"/>
          <w:b/>
          <w:color w:val="002060"/>
          <w:w w:val="103"/>
          <w:sz w:val="24"/>
          <w:szCs w:val="24"/>
          <w:lang w:val="ro-RO"/>
        </w:rPr>
        <w:t>eligibile</w:t>
      </w:r>
    </w:p>
    <w:p w14:paraId="6CCBFEF4" w14:textId="2382A7D4" w:rsidR="00A10484" w:rsidRPr="009878D4" w:rsidRDefault="00A10484" w:rsidP="006B64F9">
      <w:pPr>
        <w:spacing w:before="60"/>
        <w:ind w:left="133" w:right="104"/>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w:t>
      </w:r>
      <w:proofErr w:type="spellStart"/>
      <w:r w:rsidRPr="009878D4">
        <w:rPr>
          <w:rFonts w:asciiTheme="minorHAnsi" w:eastAsia="Trebuchet MS" w:hAnsiTheme="minorHAnsi" w:cstheme="minorHAnsi"/>
          <w:color w:val="002060"/>
          <w:spacing w:val="1"/>
          <w:sz w:val="24"/>
          <w:szCs w:val="24"/>
          <w:lang w:val="ro-RO"/>
        </w:rPr>
        <w:t>insotite</w:t>
      </w:r>
      <w:proofErr w:type="spellEnd"/>
      <w:r w:rsidRPr="009878D4">
        <w:rPr>
          <w:rFonts w:asciiTheme="minorHAnsi" w:eastAsia="Trebuchet MS" w:hAnsiTheme="minorHAnsi" w:cstheme="minorHAnsi"/>
          <w:color w:val="002060"/>
          <w:spacing w:val="1"/>
          <w:sz w:val="24"/>
          <w:szCs w:val="24"/>
          <w:lang w:val="ro-RO"/>
        </w:rPr>
        <w:t xml:space="preserve"> de documentele justificative </w:t>
      </w:r>
      <w:proofErr w:type="spellStart"/>
      <w:r w:rsidRPr="009878D4">
        <w:rPr>
          <w:rFonts w:asciiTheme="minorHAnsi" w:eastAsia="Trebuchet MS" w:hAnsiTheme="minorHAnsi" w:cstheme="minorHAnsi"/>
          <w:color w:val="002060"/>
          <w:spacing w:val="1"/>
          <w:sz w:val="24"/>
          <w:szCs w:val="24"/>
          <w:lang w:val="ro-RO"/>
        </w:rPr>
        <w:t>prevazute</w:t>
      </w:r>
      <w:proofErr w:type="spellEnd"/>
      <w:r w:rsidRPr="009878D4">
        <w:rPr>
          <w:rFonts w:asciiTheme="minorHAnsi" w:eastAsia="Trebuchet MS" w:hAnsiTheme="minorHAnsi" w:cstheme="minorHAnsi"/>
          <w:color w:val="002060"/>
          <w:spacing w:val="1"/>
          <w:sz w:val="24"/>
          <w:szCs w:val="24"/>
          <w:lang w:val="ro-RO"/>
        </w:rPr>
        <w:t xml:space="preserve"> de </w:t>
      </w:r>
      <w:proofErr w:type="spellStart"/>
      <w:r w:rsidRPr="009878D4">
        <w:rPr>
          <w:rFonts w:asciiTheme="minorHAnsi" w:eastAsia="Trebuchet MS" w:hAnsiTheme="minorHAnsi" w:cstheme="minorHAnsi"/>
          <w:color w:val="002060"/>
          <w:spacing w:val="1"/>
          <w:sz w:val="24"/>
          <w:szCs w:val="24"/>
          <w:lang w:val="ro-RO"/>
        </w:rPr>
        <w:t>legislatia</w:t>
      </w:r>
      <w:proofErr w:type="spellEnd"/>
      <w:r w:rsidRPr="009878D4">
        <w:rPr>
          <w:rFonts w:asciiTheme="minorHAnsi" w:eastAsia="Trebuchet MS" w:hAnsiTheme="minorHAnsi" w:cstheme="minorHAnsi"/>
          <w:color w:val="002060"/>
          <w:spacing w:val="1"/>
          <w:sz w:val="24"/>
          <w:szCs w:val="24"/>
          <w:lang w:val="ro-RO"/>
        </w:rPr>
        <w:t xml:space="preserve"> </w:t>
      </w:r>
      <w:r w:rsidR="003C436E" w:rsidRPr="009878D4">
        <w:rPr>
          <w:rFonts w:asciiTheme="minorHAnsi" w:eastAsia="Trebuchet MS" w:hAnsiTheme="minorHAnsi" w:cstheme="minorHAnsi"/>
          <w:color w:val="002060"/>
          <w:spacing w:val="1"/>
          <w:sz w:val="24"/>
          <w:szCs w:val="24"/>
          <w:lang w:val="ro-RO"/>
        </w:rPr>
        <w:t xml:space="preserve">națională în </w:t>
      </w:r>
      <w:r w:rsidRPr="009878D4">
        <w:rPr>
          <w:rFonts w:asciiTheme="minorHAnsi" w:eastAsia="Trebuchet MS" w:hAnsiTheme="minorHAnsi" w:cstheme="minorHAnsi"/>
          <w:color w:val="002060"/>
          <w:spacing w:val="1"/>
          <w:sz w:val="24"/>
          <w:szCs w:val="24"/>
          <w:lang w:val="ro-RO"/>
        </w:rPr>
        <w:t xml:space="preserve">vigoare </w:t>
      </w:r>
      <w:r w:rsidR="003C436E" w:rsidRPr="009878D4">
        <w:rPr>
          <w:rFonts w:asciiTheme="minorHAnsi" w:eastAsia="Trebuchet MS" w:hAnsiTheme="minorHAnsi" w:cstheme="minorHAnsi"/>
          <w:color w:val="002060"/>
          <w:spacing w:val="1"/>
          <w:sz w:val="24"/>
          <w:szCs w:val="24"/>
          <w:lang w:val="ro-RO"/>
        </w:rPr>
        <w:t xml:space="preserve">și </w:t>
      </w:r>
      <w:r w:rsidRPr="009878D4">
        <w:rPr>
          <w:rFonts w:asciiTheme="minorHAnsi" w:eastAsia="Trebuchet MS" w:hAnsiTheme="minorHAnsi" w:cstheme="minorHAnsi"/>
          <w:color w:val="002060"/>
          <w:spacing w:val="1"/>
          <w:sz w:val="24"/>
          <w:szCs w:val="24"/>
          <w:lang w:val="ro-RO"/>
        </w:rPr>
        <w:t>de instrucțiunile emise de AM PS în acest scop</w:t>
      </w:r>
      <w:r w:rsidR="002F1050" w:rsidRPr="009878D4">
        <w:rPr>
          <w:rFonts w:asciiTheme="minorHAnsi" w:eastAsia="Trebuchet MS" w:hAnsiTheme="minorHAnsi" w:cstheme="minorHAnsi"/>
          <w:color w:val="002060"/>
          <w:spacing w:val="1"/>
          <w:sz w:val="24"/>
          <w:szCs w:val="24"/>
          <w:lang w:val="ro-RO"/>
        </w:rPr>
        <w:t>.</w:t>
      </w:r>
      <w:r w:rsidRPr="009878D4" w:rsidDel="00554AE9">
        <w:rPr>
          <w:rFonts w:asciiTheme="minorHAnsi" w:eastAsia="Trebuchet MS" w:hAnsiTheme="minorHAnsi" w:cstheme="minorHAnsi"/>
          <w:color w:val="002060"/>
          <w:spacing w:val="1"/>
          <w:sz w:val="24"/>
          <w:szCs w:val="24"/>
          <w:lang w:val="ro-RO"/>
        </w:rPr>
        <w:t xml:space="preserve"> </w:t>
      </w:r>
    </w:p>
    <w:p w14:paraId="6900D3FE" w14:textId="11D81259" w:rsidR="00A10484" w:rsidRPr="009878D4" w:rsidRDefault="00A10484" w:rsidP="006B64F9">
      <w:pPr>
        <w:spacing w:before="60"/>
        <w:ind w:left="133" w:right="102"/>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pacing w:val="1"/>
          <w:sz w:val="24"/>
          <w:szCs w:val="24"/>
          <w:lang w:val="ro-RO"/>
        </w:rPr>
        <w:t xml:space="preserve">(2)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procesu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verificar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cereri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rambursar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beneficiaru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est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obliga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w:t>
      </w:r>
      <w:r w:rsidR="002F1050" w:rsidRPr="009878D4">
        <w:rPr>
          <w:rFonts w:asciiTheme="minorHAnsi" w:eastAsia="Trebuchet MS" w:hAnsiTheme="minorHAnsi" w:cstheme="minorHAnsi"/>
          <w:color w:val="002060"/>
          <w:spacing w:val="8"/>
          <w:sz w:val="24"/>
          <w:szCs w:val="24"/>
          <w:lang w:val="ro-RO"/>
        </w:rPr>
        <w:t xml:space="preserve">maxim </w:t>
      </w:r>
      <w:r w:rsidRPr="009878D4">
        <w:rPr>
          <w:rFonts w:asciiTheme="minorHAnsi" w:eastAsia="Trebuchet MS" w:hAnsiTheme="minorHAnsi" w:cstheme="minorHAnsi"/>
          <w:color w:val="002060"/>
          <w:w w:val="103"/>
          <w:sz w:val="24"/>
          <w:szCs w:val="24"/>
          <w:lang w:val="ro-RO"/>
        </w:rPr>
        <w:t xml:space="preserve">5 </w:t>
      </w:r>
      <w:r w:rsidRPr="009878D4">
        <w:rPr>
          <w:rFonts w:asciiTheme="minorHAnsi" w:eastAsia="Trebuchet MS" w:hAnsiTheme="minorHAnsi" w:cstheme="minorHAnsi"/>
          <w:color w:val="002060"/>
          <w:sz w:val="24"/>
          <w:szCs w:val="24"/>
          <w:lang w:val="ro-RO"/>
        </w:rPr>
        <w:t>zile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notificar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z w:val="24"/>
          <w:szCs w:val="24"/>
          <w:lang w:val="ro-RO"/>
        </w:rPr>
        <w:t xml:space="preserve">ă </w:t>
      </w:r>
      <w:r w:rsidRPr="009878D4">
        <w:rPr>
          <w:rFonts w:asciiTheme="minorHAnsi" w:eastAsia="Trebuchet MS" w:hAnsiTheme="minorHAnsi" w:cstheme="minorHAnsi"/>
          <w:color w:val="002060"/>
          <w:spacing w:val="-1"/>
          <w:sz w:val="24"/>
          <w:szCs w:val="24"/>
          <w:lang w:val="ro-RO"/>
        </w:rPr>
        <w:t>răspund</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oricărei</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clarificări</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solicitat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OI/AM</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pacing w:val="-1"/>
          <w:sz w:val="24"/>
          <w:szCs w:val="24"/>
          <w:lang w:val="ro-RO"/>
        </w:rPr>
        <w:t>Pân</w:t>
      </w:r>
      <w:r w:rsidRPr="009878D4">
        <w:rPr>
          <w:rFonts w:asciiTheme="minorHAnsi" w:eastAsia="Trebuchet MS" w:hAnsiTheme="minorHAnsi" w:cstheme="minorHAnsi"/>
          <w:color w:val="002060"/>
          <w:sz w:val="24"/>
          <w:szCs w:val="24"/>
          <w:lang w:val="ro-RO"/>
        </w:rPr>
        <w:t xml:space="preserve">ă </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la </w:t>
      </w:r>
      <w:r w:rsidRPr="009878D4">
        <w:rPr>
          <w:rFonts w:asciiTheme="minorHAnsi" w:eastAsia="Trebuchet MS" w:hAnsiTheme="minorHAnsi" w:cstheme="minorHAnsi"/>
          <w:color w:val="002060"/>
          <w:sz w:val="24"/>
          <w:szCs w:val="24"/>
          <w:lang w:val="ro-RO"/>
        </w:rPr>
        <w:t>p</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m</w:t>
      </w:r>
      <w:r w:rsidRPr="009878D4">
        <w:rPr>
          <w:rFonts w:asciiTheme="minorHAnsi" w:eastAsia="Trebuchet MS" w:hAnsiTheme="minorHAnsi" w:cstheme="minorHAnsi"/>
          <w:color w:val="002060"/>
          <w:sz w:val="24"/>
          <w:szCs w:val="24"/>
          <w:lang w:val="ro-RO"/>
        </w:rPr>
        <w:t>irea</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răspunsului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parte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beneficiarului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2"/>
          <w:sz w:val="24"/>
          <w:szCs w:val="24"/>
          <w:lang w:val="ro-RO"/>
        </w:rPr>
        <w:t>ver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ficar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rambursare </w:t>
      </w:r>
      <w:r w:rsidRPr="009878D4">
        <w:rPr>
          <w:rFonts w:asciiTheme="minorHAnsi" w:eastAsia="Trebuchet MS" w:hAnsiTheme="minorHAnsi" w:cstheme="minorHAnsi"/>
          <w:color w:val="002060"/>
          <w:spacing w:val="-1"/>
          <w:sz w:val="24"/>
          <w:szCs w:val="24"/>
          <w:lang w:val="ro-RO"/>
        </w:rPr>
        <w:t>s</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suspendă.</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Nedepunerea</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beneficiar</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documentelo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clarificărilor</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solicitate,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1"/>
          <w:sz w:val="24"/>
          <w:szCs w:val="24"/>
          <w:lang w:val="ro-RO"/>
        </w:rPr>
        <w:t xml:space="preserve"> </w:t>
      </w:r>
      <w:r w:rsidRPr="009878D4">
        <w:rPr>
          <w:rFonts w:asciiTheme="minorHAnsi" w:eastAsia="Trebuchet MS" w:hAnsiTheme="minorHAnsi" w:cstheme="minorHAnsi"/>
          <w:color w:val="002060"/>
          <w:sz w:val="24"/>
          <w:szCs w:val="24"/>
          <w:lang w:val="ro-RO"/>
        </w:rPr>
        <w:t>prevăzut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 acest</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al</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neat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atrag</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respingerea</w:t>
      </w:r>
      <w:r w:rsidRPr="009878D4">
        <w:rPr>
          <w:rFonts w:asciiTheme="minorHAnsi" w:eastAsia="Trebuchet MS" w:hAnsiTheme="minorHAnsi" w:cstheme="minorHAnsi"/>
          <w:color w:val="002060"/>
          <w:spacing w:val="27"/>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parţial</w:t>
      </w:r>
      <w:r w:rsidRPr="009878D4">
        <w:rPr>
          <w:rFonts w:asciiTheme="minorHAnsi" w:eastAsia="Trebuchet MS" w:hAnsiTheme="minorHAnsi" w:cstheme="minorHAnsi"/>
          <w:color w:val="002060"/>
          <w:sz w:val="24"/>
          <w:szCs w:val="24"/>
          <w:lang w:val="ro-RO"/>
        </w:rPr>
        <w:t>ă</w:t>
      </w:r>
      <w:proofErr w:type="spellEnd"/>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totală</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caz,</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a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rambursare.</w:t>
      </w:r>
    </w:p>
    <w:p w14:paraId="5FD1B321" w14:textId="77777777" w:rsidR="00A10484" w:rsidRPr="009878D4" w:rsidRDefault="00A10484" w:rsidP="006B64F9">
      <w:pPr>
        <w:spacing w:before="60"/>
        <w:ind w:left="133" w:right="403"/>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b/>
          <w:color w:val="002060"/>
          <w:sz w:val="24"/>
          <w:szCs w:val="24"/>
          <w:lang w:val="ro-RO"/>
        </w:rPr>
        <w:t>(e)</w:t>
      </w:r>
      <w:r w:rsidRPr="009878D4">
        <w:rPr>
          <w:rFonts w:asciiTheme="minorHAnsi" w:eastAsia="Trebuchet MS" w:hAnsiTheme="minorHAnsi" w:cstheme="minorHAnsi"/>
          <w:b/>
          <w:color w:val="002060"/>
          <w:spacing w:val="10"/>
          <w:sz w:val="24"/>
          <w:szCs w:val="24"/>
          <w:lang w:val="ro-RO"/>
        </w:rPr>
        <w:t xml:space="preserve"> </w:t>
      </w:r>
      <w:r w:rsidRPr="009878D4">
        <w:rPr>
          <w:rFonts w:asciiTheme="minorHAnsi" w:eastAsia="Trebuchet MS" w:hAnsiTheme="minorHAnsi" w:cstheme="minorHAnsi"/>
          <w:b/>
          <w:color w:val="002060"/>
          <w:sz w:val="24"/>
          <w:szCs w:val="24"/>
          <w:lang w:val="ro-RO"/>
        </w:rPr>
        <w:t>Graficul</w:t>
      </w:r>
      <w:r w:rsidRPr="009878D4">
        <w:rPr>
          <w:rFonts w:asciiTheme="minorHAnsi" w:eastAsia="Trebuchet MS" w:hAnsiTheme="minorHAnsi" w:cstheme="minorHAnsi"/>
          <w:b/>
          <w:color w:val="002060"/>
          <w:spacing w:val="24"/>
          <w:sz w:val="24"/>
          <w:szCs w:val="24"/>
          <w:lang w:val="ro-RO"/>
        </w:rPr>
        <w:t xml:space="preserve"> </w:t>
      </w:r>
      <w:r w:rsidRPr="009878D4">
        <w:rPr>
          <w:rFonts w:asciiTheme="minorHAnsi" w:eastAsia="Trebuchet MS" w:hAnsiTheme="minorHAnsi" w:cstheme="minorHAnsi"/>
          <w:b/>
          <w:color w:val="002060"/>
          <w:sz w:val="24"/>
          <w:szCs w:val="24"/>
          <w:lang w:val="ro-RO"/>
        </w:rPr>
        <w:t>de</w:t>
      </w:r>
      <w:r w:rsidRPr="009878D4">
        <w:rPr>
          <w:rFonts w:asciiTheme="minorHAnsi" w:eastAsia="Trebuchet MS" w:hAnsiTheme="minorHAnsi" w:cstheme="minorHAnsi"/>
          <w:b/>
          <w:color w:val="002060"/>
          <w:spacing w:val="9"/>
          <w:sz w:val="24"/>
          <w:szCs w:val="24"/>
          <w:lang w:val="ro-RO"/>
        </w:rPr>
        <w:t xml:space="preserve"> </w:t>
      </w:r>
      <w:r w:rsidRPr="009878D4">
        <w:rPr>
          <w:rFonts w:asciiTheme="minorHAnsi" w:eastAsia="Trebuchet MS" w:hAnsiTheme="minorHAnsi" w:cstheme="minorHAnsi"/>
          <w:b/>
          <w:color w:val="002060"/>
          <w:sz w:val="24"/>
          <w:szCs w:val="24"/>
          <w:lang w:val="ro-RO"/>
        </w:rPr>
        <w:t>depunere</w:t>
      </w:r>
      <w:r w:rsidRPr="009878D4">
        <w:rPr>
          <w:rFonts w:asciiTheme="minorHAnsi" w:eastAsia="Trebuchet MS" w:hAnsiTheme="minorHAnsi" w:cstheme="minorHAnsi"/>
          <w:b/>
          <w:color w:val="002060"/>
          <w:spacing w:val="29"/>
          <w:sz w:val="24"/>
          <w:szCs w:val="24"/>
          <w:lang w:val="ro-RO"/>
        </w:rPr>
        <w:t xml:space="preserve"> </w:t>
      </w:r>
      <w:r w:rsidRPr="009878D4">
        <w:rPr>
          <w:rFonts w:asciiTheme="minorHAnsi" w:eastAsia="Trebuchet MS" w:hAnsiTheme="minorHAnsi" w:cstheme="minorHAnsi"/>
          <w:b/>
          <w:color w:val="002060"/>
          <w:sz w:val="24"/>
          <w:szCs w:val="24"/>
          <w:lang w:val="ro-RO"/>
        </w:rPr>
        <w:t>a</w:t>
      </w:r>
      <w:r w:rsidRPr="009878D4">
        <w:rPr>
          <w:rFonts w:asciiTheme="minorHAnsi" w:eastAsia="Trebuchet MS" w:hAnsiTheme="minorHAnsi" w:cstheme="minorHAnsi"/>
          <w:b/>
          <w:color w:val="002060"/>
          <w:spacing w:val="5"/>
          <w:sz w:val="24"/>
          <w:szCs w:val="24"/>
          <w:lang w:val="ro-RO"/>
        </w:rPr>
        <w:t xml:space="preserve"> </w:t>
      </w:r>
      <w:r w:rsidRPr="009878D4">
        <w:rPr>
          <w:rFonts w:asciiTheme="minorHAnsi" w:eastAsia="Trebuchet MS" w:hAnsiTheme="minorHAnsi" w:cstheme="minorHAnsi"/>
          <w:b/>
          <w:color w:val="002060"/>
          <w:sz w:val="24"/>
          <w:szCs w:val="24"/>
          <w:lang w:val="ro-RO"/>
        </w:rPr>
        <w:t>cererilor</w:t>
      </w:r>
      <w:r w:rsidRPr="009878D4">
        <w:rPr>
          <w:rFonts w:asciiTheme="minorHAnsi" w:eastAsia="Trebuchet MS" w:hAnsiTheme="minorHAnsi" w:cstheme="minorHAnsi"/>
          <w:b/>
          <w:color w:val="002060"/>
          <w:spacing w:val="27"/>
          <w:sz w:val="24"/>
          <w:szCs w:val="24"/>
          <w:lang w:val="ro-RO"/>
        </w:rPr>
        <w:t xml:space="preserve"> </w:t>
      </w:r>
      <w:r w:rsidRPr="009878D4">
        <w:rPr>
          <w:rFonts w:asciiTheme="minorHAnsi" w:eastAsia="Trebuchet MS" w:hAnsiTheme="minorHAnsi" w:cstheme="minorHAnsi"/>
          <w:b/>
          <w:color w:val="002060"/>
          <w:sz w:val="24"/>
          <w:szCs w:val="24"/>
          <w:lang w:val="ro-RO"/>
        </w:rPr>
        <w:t>de</w:t>
      </w:r>
      <w:r w:rsidRPr="009878D4">
        <w:rPr>
          <w:rFonts w:asciiTheme="minorHAnsi" w:eastAsia="Trebuchet MS" w:hAnsiTheme="minorHAnsi" w:cstheme="minorHAnsi"/>
          <w:b/>
          <w:color w:val="002060"/>
          <w:spacing w:val="9"/>
          <w:sz w:val="24"/>
          <w:szCs w:val="24"/>
          <w:lang w:val="ro-RO"/>
        </w:rPr>
        <w:t xml:space="preserve"> </w:t>
      </w:r>
      <w:r w:rsidRPr="009878D4">
        <w:rPr>
          <w:rFonts w:asciiTheme="minorHAnsi" w:eastAsia="Trebuchet MS" w:hAnsiTheme="minorHAnsi" w:cstheme="minorHAnsi"/>
          <w:b/>
          <w:color w:val="002060"/>
          <w:w w:val="103"/>
          <w:sz w:val="24"/>
          <w:szCs w:val="24"/>
          <w:lang w:val="ro-RO"/>
        </w:rPr>
        <w:t>prefina</w:t>
      </w:r>
      <w:r w:rsidRPr="009878D4">
        <w:rPr>
          <w:rFonts w:asciiTheme="minorHAnsi" w:eastAsia="Trebuchet MS" w:hAnsiTheme="minorHAnsi" w:cstheme="minorHAnsi"/>
          <w:b/>
          <w:color w:val="002060"/>
          <w:spacing w:val="-2"/>
          <w:w w:val="103"/>
          <w:sz w:val="24"/>
          <w:szCs w:val="24"/>
          <w:lang w:val="ro-RO"/>
        </w:rPr>
        <w:t>n</w:t>
      </w:r>
      <w:r w:rsidRPr="009878D4">
        <w:rPr>
          <w:rFonts w:asciiTheme="minorHAnsi" w:eastAsia="Trebuchet MS" w:hAnsiTheme="minorHAnsi" w:cstheme="minorHAnsi"/>
          <w:b/>
          <w:color w:val="002060"/>
          <w:spacing w:val="-1"/>
          <w:w w:val="103"/>
          <w:sz w:val="24"/>
          <w:szCs w:val="24"/>
          <w:lang w:val="ro-RO"/>
        </w:rPr>
        <w:t>țar</w:t>
      </w:r>
      <w:r w:rsidRPr="009878D4">
        <w:rPr>
          <w:rFonts w:asciiTheme="minorHAnsi" w:eastAsia="Trebuchet MS" w:hAnsiTheme="minorHAnsi" w:cstheme="minorHAnsi"/>
          <w:b/>
          <w:color w:val="002060"/>
          <w:spacing w:val="-2"/>
          <w:w w:val="103"/>
          <w:sz w:val="24"/>
          <w:szCs w:val="24"/>
          <w:lang w:val="ro-RO"/>
        </w:rPr>
        <w:t>e</w:t>
      </w:r>
      <w:r w:rsidRPr="009878D4">
        <w:rPr>
          <w:rFonts w:asciiTheme="minorHAnsi" w:eastAsia="Trebuchet MS" w:hAnsiTheme="minorHAnsi" w:cstheme="minorHAnsi"/>
          <w:b/>
          <w:color w:val="002060"/>
          <w:w w:val="103"/>
          <w:sz w:val="24"/>
          <w:szCs w:val="24"/>
          <w:lang w:val="ro-RO"/>
        </w:rPr>
        <w:t xml:space="preserve">/plată/rambursare </w:t>
      </w:r>
      <w:r w:rsidRPr="009878D4">
        <w:rPr>
          <w:rFonts w:asciiTheme="minorHAnsi" w:eastAsia="Trebuchet MS" w:hAnsiTheme="minorHAnsi" w:cstheme="minorHAnsi"/>
          <w:b/>
          <w:color w:val="002060"/>
          <w:sz w:val="24"/>
          <w:szCs w:val="24"/>
          <w:lang w:val="ro-RO"/>
        </w:rPr>
        <w:t>a</w:t>
      </w:r>
      <w:r w:rsidRPr="009878D4">
        <w:rPr>
          <w:rFonts w:asciiTheme="minorHAnsi" w:eastAsia="Trebuchet MS" w:hAnsiTheme="minorHAnsi" w:cstheme="minorHAnsi"/>
          <w:b/>
          <w:color w:val="002060"/>
          <w:spacing w:val="5"/>
          <w:sz w:val="24"/>
          <w:szCs w:val="24"/>
          <w:lang w:val="ro-RO"/>
        </w:rPr>
        <w:t xml:space="preserve"> </w:t>
      </w:r>
      <w:r w:rsidRPr="009878D4">
        <w:rPr>
          <w:rFonts w:asciiTheme="minorHAnsi" w:eastAsia="Trebuchet MS" w:hAnsiTheme="minorHAnsi" w:cstheme="minorHAnsi"/>
          <w:b/>
          <w:color w:val="002060"/>
          <w:w w:val="103"/>
          <w:sz w:val="24"/>
          <w:szCs w:val="24"/>
          <w:lang w:val="ro-RO"/>
        </w:rPr>
        <w:t>cheltuielilor</w:t>
      </w:r>
    </w:p>
    <w:p w14:paraId="0AD1DC7F" w14:textId="5A9113CB" w:rsidR="00A10484" w:rsidRPr="009878D4" w:rsidRDefault="00A10484" w:rsidP="006B64F9">
      <w:pPr>
        <w:spacing w:before="60"/>
        <w:ind w:left="471" w:right="105" w:hanging="338"/>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Graficul</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depuner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cererilo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prefina</w:t>
      </w:r>
      <w:r w:rsidRPr="009878D4">
        <w:rPr>
          <w:rFonts w:asciiTheme="minorHAnsi" w:eastAsia="Trebuchet MS" w:hAnsiTheme="minorHAnsi" w:cstheme="minorHAnsi"/>
          <w:color w:val="002060"/>
          <w:spacing w:val="-1"/>
          <w:w w:val="103"/>
          <w:sz w:val="24"/>
          <w:szCs w:val="24"/>
          <w:lang w:val="ro-RO"/>
        </w:rPr>
        <w:t>n</w:t>
      </w:r>
      <w:r w:rsidRPr="009878D4">
        <w:rPr>
          <w:rFonts w:asciiTheme="minorHAnsi" w:eastAsia="Trebuchet MS" w:hAnsiTheme="minorHAnsi" w:cstheme="minorHAnsi"/>
          <w:color w:val="002060"/>
          <w:w w:val="103"/>
          <w:sz w:val="24"/>
          <w:szCs w:val="24"/>
          <w:lang w:val="ro-RO"/>
        </w:rPr>
        <w:t xml:space="preserve">țare/plată/rambursare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cheltuielilor</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este </w:t>
      </w:r>
      <w:r w:rsidRPr="009878D4">
        <w:rPr>
          <w:rFonts w:asciiTheme="minorHAnsi" w:eastAsia="Trebuchet MS" w:hAnsiTheme="minorHAnsi" w:cstheme="minorHAnsi"/>
          <w:color w:val="002060"/>
          <w:spacing w:val="-1"/>
          <w:sz w:val="24"/>
          <w:szCs w:val="24"/>
          <w:lang w:val="ro-RO"/>
        </w:rPr>
        <w:t>part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 xml:space="preserve">integrantă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Cererii</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finanțar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6"/>
          <w:sz w:val="24"/>
          <w:szCs w:val="24"/>
          <w:lang w:val="ro-RO"/>
        </w:rPr>
        <w:t xml:space="preserve"> </w:t>
      </w:r>
      <w:r w:rsidR="009C5B86"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sz w:val="24"/>
          <w:szCs w:val="24"/>
          <w:lang w:val="ro-RO"/>
        </w:rPr>
        <w:t>Anex</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Contractul  de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2"/>
          <w:w w:val="103"/>
          <w:sz w:val="24"/>
          <w:szCs w:val="24"/>
          <w:lang w:val="ro-RO"/>
        </w:rPr>
        <w:t>f</w:t>
      </w:r>
      <w:r w:rsidRPr="009878D4">
        <w:rPr>
          <w:rFonts w:asciiTheme="minorHAnsi" w:eastAsia="Trebuchet MS" w:hAnsiTheme="minorHAnsi" w:cstheme="minorHAnsi"/>
          <w:color w:val="002060"/>
          <w:spacing w:val="3"/>
          <w:w w:val="103"/>
          <w:sz w:val="24"/>
          <w:szCs w:val="24"/>
          <w:lang w:val="ro-RO"/>
        </w:rPr>
        <w:t>i</w:t>
      </w:r>
      <w:r w:rsidRPr="009878D4">
        <w:rPr>
          <w:rFonts w:asciiTheme="minorHAnsi" w:eastAsia="Trebuchet MS" w:hAnsiTheme="minorHAnsi" w:cstheme="minorHAnsi"/>
          <w:color w:val="002060"/>
          <w:spacing w:val="-1"/>
          <w:w w:val="103"/>
          <w:sz w:val="24"/>
          <w:szCs w:val="24"/>
          <w:lang w:val="ro-RO"/>
        </w:rPr>
        <w:t>na</w:t>
      </w:r>
      <w:r w:rsidRPr="009878D4">
        <w:rPr>
          <w:rFonts w:asciiTheme="minorHAnsi" w:eastAsia="Trebuchet MS" w:hAnsiTheme="minorHAnsi" w:cstheme="minorHAnsi"/>
          <w:color w:val="002060"/>
          <w:w w:val="103"/>
          <w:sz w:val="24"/>
          <w:szCs w:val="24"/>
          <w:lang w:val="ro-RO"/>
        </w:rPr>
        <w:t>n</w:t>
      </w:r>
      <w:r w:rsidRPr="009878D4">
        <w:rPr>
          <w:rFonts w:asciiTheme="minorHAnsi" w:eastAsia="Trebuchet MS" w:hAnsiTheme="minorHAnsi" w:cstheme="minorHAnsi"/>
          <w:color w:val="002060"/>
          <w:spacing w:val="-1"/>
          <w:w w:val="103"/>
          <w:sz w:val="24"/>
          <w:szCs w:val="24"/>
          <w:lang w:val="ro-RO"/>
        </w:rPr>
        <w:t>țare.</w:t>
      </w:r>
    </w:p>
    <w:p w14:paraId="56B14EB0" w14:textId="5B27C4D8" w:rsidR="000B3971" w:rsidRPr="009878D4" w:rsidRDefault="00A10484" w:rsidP="006B64F9">
      <w:pPr>
        <w:spacing w:before="60"/>
        <w:ind w:left="471" w:right="105" w:hanging="338"/>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z w:val="24"/>
          <w:szCs w:val="24"/>
          <w:lang w:val="ro-RO"/>
        </w:rPr>
        <w:t>(2)</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 xml:space="preserve">Beneficiarul  </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obligativita</w:t>
      </w:r>
      <w:r w:rsidRPr="009878D4">
        <w:rPr>
          <w:rFonts w:asciiTheme="minorHAnsi" w:eastAsia="Trebuchet MS" w:hAnsiTheme="minorHAnsi" w:cstheme="minorHAnsi"/>
          <w:color w:val="002060"/>
          <w:spacing w:val="-1"/>
          <w:sz w:val="24"/>
          <w:szCs w:val="24"/>
          <w:lang w:val="ro-RO"/>
        </w:rPr>
        <w:t>te</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 xml:space="preserve">actualizării  </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 xml:space="preserve">acestuia  </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funcţie</w:t>
      </w:r>
      <w:proofErr w:type="spellEnd"/>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 xml:space="preserve">e   cererile  </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00676B79" w:rsidRPr="009878D4">
        <w:rPr>
          <w:rFonts w:asciiTheme="minorHAnsi" w:eastAsia="Trebuchet MS" w:hAnsiTheme="minorHAnsi" w:cstheme="minorHAnsi"/>
          <w:color w:val="002060"/>
          <w:w w:val="103"/>
          <w:sz w:val="24"/>
          <w:szCs w:val="24"/>
          <w:lang w:val="ro-RO"/>
        </w:rPr>
        <w:t>prefinanțare/</w:t>
      </w:r>
      <w:r w:rsidRPr="009878D4">
        <w:rPr>
          <w:rFonts w:asciiTheme="minorHAnsi" w:eastAsia="Trebuchet MS" w:hAnsiTheme="minorHAnsi" w:cstheme="minorHAnsi"/>
          <w:color w:val="002060"/>
          <w:sz w:val="24"/>
          <w:szCs w:val="24"/>
          <w:lang w:val="ro-RO"/>
        </w:rPr>
        <w:t xml:space="preserve">plată/rambursare </w:t>
      </w:r>
      <w:r w:rsidRPr="009878D4">
        <w:rPr>
          <w:rFonts w:asciiTheme="minorHAnsi" w:eastAsia="Trebuchet MS" w:hAnsiTheme="minorHAnsi" w:cstheme="minorHAnsi"/>
          <w:color w:val="002060"/>
          <w:spacing w:val="-1"/>
          <w:sz w:val="24"/>
          <w:szCs w:val="24"/>
          <w:lang w:val="ro-RO"/>
        </w:rPr>
        <w:t>decontat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autoritatea</w:t>
      </w:r>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sz w:val="24"/>
          <w:szCs w:val="24"/>
          <w:lang w:val="ro-RO"/>
        </w:rPr>
        <w:t>management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0"/>
          <w:sz w:val="24"/>
          <w:szCs w:val="24"/>
          <w:lang w:val="ro-RO"/>
        </w:rPr>
        <w:t xml:space="preserve"> </w:t>
      </w:r>
      <w:r w:rsidR="003C436E" w:rsidRPr="009878D4">
        <w:rPr>
          <w:rFonts w:asciiTheme="minorHAnsi" w:eastAsia="Trebuchet MS" w:hAnsiTheme="minorHAnsi" w:cstheme="minorHAnsi"/>
          <w:color w:val="002060"/>
          <w:sz w:val="24"/>
          <w:szCs w:val="24"/>
          <w:lang w:val="ro-RO"/>
        </w:rPr>
        <w:t>în</w:t>
      </w:r>
      <w:r w:rsidR="003C436E"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cond</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țiil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prevăzut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la </w:t>
      </w:r>
      <w:r w:rsidRPr="009878D4">
        <w:rPr>
          <w:rFonts w:asciiTheme="minorHAnsi" w:eastAsia="Trebuchet MS" w:hAnsiTheme="minorHAnsi" w:cstheme="minorHAnsi"/>
          <w:color w:val="002060"/>
          <w:sz w:val="24"/>
          <w:szCs w:val="24"/>
          <w:lang w:val="ro-RO"/>
        </w:rPr>
        <w:t>art.</w:t>
      </w:r>
      <w:r w:rsidR="003448E8" w:rsidRPr="009878D4">
        <w:rPr>
          <w:rFonts w:asciiTheme="minorHAnsi" w:eastAsia="Trebuchet MS" w:hAnsiTheme="minorHAnsi" w:cstheme="minorHAnsi"/>
          <w:color w:val="002060"/>
          <w:sz w:val="24"/>
          <w:szCs w:val="24"/>
          <w:lang w:val="ro-RO"/>
        </w:rPr>
        <w:t xml:space="preserve"> 10</w:t>
      </w:r>
      <w:r w:rsidR="003448E8"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alin</w:t>
      </w:r>
      <w:r w:rsidRPr="009878D4">
        <w:rPr>
          <w:rFonts w:asciiTheme="minorHAnsi" w:eastAsia="Trebuchet MS" w:hAnsiTheme="minorHAnsi" w:cstheme="minorHAnsi"/>
          <w:color w:val="002060"/>
          <w:spacing w:val="12"/>
          <w:sz w:val="24"/>
          <w:szCs w:val="24"/>
          <w:lang w:val="ro-RO"/>
        </w:rPr>
        <w:t xml:space="preserve"> </w:t>
      </w:r>
      <w:r w:rsidR="009C5B86" w:rsidRPr="009878D4">
        <w:rPr>
          <w:rFonts w:asciiTheme="minorHAnsi" w:eastAsia="Trebuchet MS" w:hAnsiTheme="minorHAnsi" w:cstheme="minorHAnsi"/>
          <w:color w:val="002060"/>
          <w:spacing w:val="12"/>
          <w:sz w:val="24"/>
          <w:szCs w:val="24"/>
          <w:lang w:val="ro-RO"/>
        </w:rPr>
        <w:t>(</w:t>
      </w:r>
      <w:r w:rsidR="003448E8" w:rsidRPr="009878D4">
        <w:rPr>
          <w:rFonts w:asciiTheme="minorHAnsi" w:eastAsia="Trebuchet MS" w:hAnsiTheme="minorHAnsi" w:cstheme="minorHAnsi"/>
          <w:color w:val="002060"/>
          <w:spacing w:val="-1"/>
          <w:sz w:val="24"/>
          <w:szCs w:val="24"/>
          <w:lang w:val="ro-RO"/>
        </w:rPr>
        <w:t>11</w:t>
      </w:r>
      <w:r w:rsidR="009C5B86" w:rsidRPr="009878D4">
        <w:rPr>
          <w:rFonts w:asciiTheme="minorHAnsi" w:eastAsia="Trebuchet MS" w:hAnsiTheme="minorHAnsi" w:cstheme="minorHAnsi"/>
          <w:color w:val="002060"/>
          <w:spacing w:val="-1"/>
          <w:sz w:val="24"/>
          <w:szCs w:val="24"/>
          <w:lang w:val="ro-RO"/>
        </w:rPr>
        <w:t>)</w:t>
      </w:r>
      <w:r w:rsidR="003448E8" w:rsidRPr="009878D4">
        <w:rPr>
          <w:rFonts w:asciiTheme="minorHAnsi" w:eastAsia="Trebuchet MS" w:hAnsiTheme="minorHAnsi" w:cstheme="minorHAnsi"/>
          <w:color w:val="002060"/>
          <w:spacing w:val="-1"/>
          <w:sz w:val="24"/>
          <w:szCs w:val="24"/>
          <w:lang w:val="ro-RO"/>
        </w:rPr>
        <w:t>, litera d</w:t>
      </w:r>
      <w:r w:rsidR="009C5B86" w:rsidRPr="009878D4">
        <w:rPr>
          <w:rFonts w:asciiTheme="minorHAnsi" w:eastAsia="Trebuchet MS" w:hAnsiTheme="minorHAnsi" w:cstheme="minorHAnsi"/>
          <w:color w:val="002060"/>
          <w:spacing w:val="-1"/>
          <w:sz w:val="24"/>
          <w:szCs w:val="24"/>
          <w:lang w:val="ro-RO"/>
        </w:rPr>
        <w:t>)</w:t>
      </w:r>
      <w:r w:rsidR="003448E8" w:rsidRPr="009878D4">
        <w:rPr>
          <w:rFonts w:asciiTheme="minorHAnsi" w:eastAsia="Trebuchet MS" w:hAnsiTheme="minorHAnsi" w:cstheme="minorHAnsi"/>
          <w:color w:val="002060"/>
          <w:spacing w:val="-1"/>
          <w:sz w:val="24"/>
          <w:szCs w:val="24"/>
          <w:lang w:val="ro-RO"/>
        </w:rPr>
        <w:t>,</w:t>
      </w:r>
      <w:r w:rsidR="003448E8"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di</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9"/>
          <w:sz w:val="24"/>
          <w:szCs w:val="24"/>
          <w:lang w:val="ro-RO"/>
        </w:rPr>
        <w:t xml:space="preserve"> </w:t>
      </w:r>
      <w:r w:rsidR="003448E8" w:rsidRPr="009878D4">
        <w:rPr>
          <w:rFonts w:asciiTheme="minorHAnsi" w:eastAsia="Trebuchet MS" w:hAnsiTheme="minorHAnsi" w:cstheme="minorHAnsi"/>
          <w:color w:val="002060"/>
          <w:spacing w:val="-1"/>
          <w:sz w:val="24"/>
          <w:szCs w:val="24"/>
          <w:lang w:val="ro-RO"/>
        </w:rPr>
        <w:t>contractul de finanțare</w:t>
      </w:r>
      <w:r w:rsidRPr="009878D4">
        <w:rPr>
          <w:rFonts w:asciiTheme="minorHAnsi" w:eastAsia="Trebuchet MS" w:hAnsiTheme="minorHAnsi" w:cstheme="minorHAnsi"/>
          <w:color w:val="002060"/>
          <w:w w:val="103"/>
          <w:sz w:val="24"/>
          <w:szCs w:val="24"/>
          <w:lang w:val="ro-RO"/>
        </w:rPr>
        <w:t>.</w:t>
      </w:r>
    </w:p>
    <w:p w14:paraId="56AADE9F" w14:textId="77777777" w:rsidR="0071753E" w:rsidRPr="009878D4" w:rsidRDefault="0071753E" w:rsidP="006B64F9">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9878D4" w:rsidRDefault="0099349E" w:rsidP="006B64F9">
      <w:pPr>
        <w:spacing w:before="60"/>
        <w:ind w:right="105"/>
        <w:jc w:val="both"/>
        <w:rPr>
          <w:rFonts w:asciiTheme="minorHAnsi" w:eastAsia="Trebuchet MS" w:hAnsiTheme="minorHAnsi" w:cstheme="minorHAnsi"/>
          <w:b/>
          <w:color w:val="002060"/>
          <w:sz w:val="24"/>
          <w:szCs w:val="24"/>
          <w:lang w:val="ro-RO"/>
        </w:rPr>
      </w:pPr>
      <w:r w:rsidRPr="009878D4">
        <w:rPr>
          <w:rFonts w:asciiTheme="minorHAnsi" w:eastAsia="Trebuchet MS" w:hAnsiTheme="minorHAnsi" w:cstheme="minorHAnsi"/>
          <w:b/>
          <w:color w:val="002060"/>
          <w:spacing w:val="-4"/>
          <w:sz w:val="24"/>
          <w:szCs w:val="24"/>
          <w:lang w:val="ro-RO"/>
        </w:rPr>
        <w:t>A</w:t>
      </w:r>
      <w:r w:rsidRPr="009878D4">
        <w:rPr>
          <w:rFonts w:asciiTheme="minorHAnsi" w:eastAsia="Trebuchet MS" w:hAnsiTheme="minorHAnsi" w:cstheme="minorHAnsi"/>
          <w:b/>
          <w:color w:val="002060"/>
          <w:spacing w:val="3"/>
          <w:sz w:val="24"/>
          <w:szCs w:val="24"/>
          <w:lang w:val="ro-RO"/>
        </w:rPr>
        <w:t>r</w:t>
      </w:r>
      <w:r w:rsidRPr="009878D4">
        <w:rPr>
          <w:rFonts w:asciiTheme="minorHAnsi" w:eastAsia="Trebuchet MS" w:hAnsiTheme="minorHAnsi" w:cstheme="minorHAnsi"/>
          <w:b/>
          <w:color w:val="002060"/>
          <w:sz w:val="24"/>
          <w:szCs w:val="24"/>
          <w:lang w:val="ro-RO"/>
        </w:rPr>
        <w:t>t.</w:t>
      </w:r>
      <w:r w:rsidRPr="009878D4">
        <w:rPr>
          <w:rFonts w:asciiTheme="minorHAnsi" w:eastAsia="Trebuchet MS" w:hAnsiTheme="minorHAnsi" w:cstheme="minorHAnsi"/>
          <w:b/>
          <w:color w:val="002060"/>
          <w:spacing w:val="13"/>
          <w:sz w:val="24"/>
          <w:szCs w:val="24"/>
          <w:lang w:val="ro-RO"/>
        </w:rPr>
        <w:t xml:space="preserve"> </w:t>
      </w:r>
      <w:r w:rsidR="00B07761" w:rsidRPr="009878D4">
        <w:rPr>
          <w:rFonts w:asciiTheme="minorHAnsi" w:eastAsia="Trebuchet MS" w:hAnsiTheme="minorHAnsi" w:cstheme="minorHAnsi"/>
          <w:b/>
          <w:color w:val="002060"/>
          <w:sz w:val="24"/>
          <w:szCs w:val="24"/>
          <w:lang w:val="ro-RO"/>
        </w:rPr>
        <w:t>3</w:t>
      </w:r>
      <w:r w:rsidR="00B07761" w:rsidRPr="009878D4">
        <w:rPr>
          <w:rFonts w:asciiTheme="minorHAnsi" w:eastAsia="Trebuchet MS" w:hAnsiTheme="minorHAnsi" w:cstheme="minorHAnsi"/>
          <w:b/>
          <w:color w:val="002060"/>
          <w:spacing w:val="3"/>
          <w:sz w:val="24"/>
          <w:szCs w:val="24"/>
          <w:lang w:val="ro-RO"/>
        </w:rPr>
        <w:t xml:space="preserve"> </w:t>
      </w:r>
      <w:r w:rsidRPr="009878D4">
        <w:rPr>
          <w:rFonts w:asciiTheme="minorHAnsi" w:eastAsia="Trebuchet MS" w:hAnsiTheme="minorHAnsi" w:cstheme="minorHAnsi"/>
          <w:b/>
          <w:color w:val="002060"/>
          <w:sz w:val="24"/>
          <w:szCs w:val="24"/>
          <w:lang w:val="ro-RO"/>
        </w:rPr>
        <w:t>Alte</w:t>
      </w:r>
      <w:r w:rsidRPr="009878D4">
        <w:rPr>
          <w:rFonts w:asciiTheme="minorHAnsi" w:eastAsia="Trebuchet MS" w:hAnsiTheme="minorHAnsi" w:cstheme="minorHAnsi"/>
          <w:b/>
          <w:color w:val="002060"/>
          <w:spacing w:val="13"/>
          <w:sz w:val="24"/>
          <w:szCs w:val="24"/>
          <w:lang w:val="ro-RO"/>
        </w:rPr>
        <w:t xml:space="preserve"> </w:t>
      </w:r>
      <w:r w:rsidRPr="009878D4">
        <w:rPr>
          <w:rFonts w:asciiTheme="minorHAnsi" w:eastAsia="Trebuchet MS" w:hAnsiTheme="minorHAnsi" w:cstheme="minorHAnsi"/>
          <w:b/>
          <w:color w:val="002060"/>
          <w:sz w:val="24"/>
          <w:szCs w:val="24"/>
          <w:lang w:val="ro-RO"/>
        </w:rPr>
        <w:t>obliga</w:t>
      </w:r>
      <w:r w:rsidRPr="009878D4">
        <w:rPr>
          <w:rFonts w:asciiTheme="minorHAnsi" w:eastAsia="Trebuchet MS" w:hAnsiTheme="minorHAnsi" w:cstheme="minorHAnsi"/>
          <w:b/>
          <w:color w:val="002060"/>
          <w:spacing w:val="-3"/>
          <w:sz w:val="24"/>
          <w:szCs w:val="24"/>
          <w:lang w:val="ro-RO"/>
        </w:rPr>
        <w:t>ț</w:t>
      </w:r>
      <w:r w:rsidRPr="009878D4">
        <w:rPr>
          <w:rFonts w:asciiTheme="minorHAnsi" w:eastAsia="Trebuchet MS" w:hAnsiTheme="minorHAnsi" w:cstheme="minorHAnsi"/>
          <w:b/>
          <w:color w:val="002060"/>
          <w:spacing w:val="3"/>
          <w:sz w:val="24"/>
          <w:szCs w:val="24"/>
          <w:lang w:val="ro-RO"/>
        </w:rPr>
        <w:t>i</w:t>
      </w:r>
      <w:r w:rsidRPr="009878D4">
        <w:rPr>
          <w:rFonts w:asciiTheme="minorHAnsi" w:eastAsia="Trebuchet MS" w:hAnsiTheme="minorHAnsi" w:cstheme="minorHAnsi"/>
          <w:b/>
          <w:color w:val="002060"/>
          <w:sz w:val="24"/>
          <w:szCs w:val="24"/>
          <w:lang w:val="ro-RO"/>
        </w:rPr>
        <w:t>i</w:t>
      </w:r>
      <w:r w:rsidRPr="009878D4">
        <w:rPr>
          <w:rFonts w:asciiTheme="minorHAnsi" w:eastAsia="Trebuchet MS" w:hAnsiTheme="minorHAnsi" w:cstheme="minorHAnsi"/>
          <w:b/>
          <w:color w:val="002060"/>
          <w:spacing w:val="25"/>
          <w:sz w:val="24"/>
          <w:szCs w:val="24"/>
          <w:lang w:val="ro-RO"/>
        </w:rPr>
        <w:t xml:space="preserve"> </w:t>
      </w:r>
      <w:r w:rsidRPr="009878D4">
        <w:rPr>
          <w:rFonts w:asciiTheme="minorHAnsi" w:eastAsia="Trebuchet MS" w:hAnsiTheme="minorHAnsi" w:cstheme="minorHAnsi"/>
          <w:b/>
          <w:color w:val="002060"/>
          <w:sz w:val="24"/>
          <w:szCs w:val="24"/>
          <w:lang w:val="ro-RO"/>
        </w:rPr>
        <w:t>ale</w:t>
      </w:r>
      <w:r w:rsidRPr="009878D4">
        <w:rPr>
          <w:rFonts w:asciiTheme="minorHAnsi" w:eastAsia="Trebuchet MS" w:hAnsiTheme="minorHAnsi" w:cstheme="minorHAnsi"/>
          <w:b/>
          <w:color w:val="002060"/>
          <w:spacing w:val="13"/>
          <w:sz w:val="24"/>
          <w:szCs w:val="24"/>
          <w:lang w:val="ro-RO"/>
        </w:rPr>
        <w:t xml:space="preserve"> </w:t>
      </w:r>
      <w:r w:rsidRPr="009878D4">
        <w:rPr>
          <w:rFonts w:asciiTheme="minorHAnsi" w:eastAsia="Trebuchet MS" w:hAnsiTheme="minorHAnsi" w:cstheme="minorHAnsi"/>
          <w:b/>
          <w:color w:val="002060"/>
          <w:sz w:val="24"/>
          <w:szCs w:val="24"/>
          <w:lang w:val="ro-RO"/>
        </w:rPr>
        <w:t>beneficiarului</w:t>
      </w:r>
      <w:r w:rsidRPr="009878D4">
        <w:rPr>
          <w:rFonts w:asciiTheme="minorHAnsi" w:eastAsia="Trebuchet MS" w:hAnsiTheme="minorHAnsi" w:cstheme="minorHAnsi"/>
          <w:b/>
          <w:color w:val="002060"/>
          <w:spacing w:val="41"/>
          <w:sz w:val="24"/>
          <w:szCs w:val="24"/>
          <w:lang w:val="ro-RO"/>
        </w:rPr>
        <w:t xml:space="preserve"> </w:t>
      </w:r>
      <w:r w:rsidRPr="009878D4">
        <w:rPr>
          <w:rFonts w:asciiTheme="minorHAnsi" w:eastAsia="Trebuchet MS" w:hAnsiTheme="minorHAnsi" w:cstheme="minorHAnsi"/>
          <w:b/>
          <w:color w:val="002060"/>
          <w:sz w:val="24"/>
          <w:szCs w:val="24"/>
          <w:lang w:val="ro-RO"/>
        </w:rPr>
        <w:t>specifice</w:t>
      </w:r>
      <w:r w:rsidRPr="009878D4">
        <w:rPr>
          <w:rFonts w:asciiTheme="minorHAnsi" w:eastAsia="Trebuchet MS" w:hAnsiTheme="minorHAnsi" w:cstheme="minorHAnsi"/>
          <w:b/>
          <w:color w:val="002060"/>
          <w:spacing w:val="27"/>
          <w:sz w:val="24"/>
          <w:szCs w:val="24"/>
          <w:lang w:val="ro-RO"/>
        </w:rPr>
        <w:t xml:space="preserve"> </w:t>
      </w:r>
      <w:r w:rsidRPr="009878D4">
        <w:rPr>
          <w:rFonts w:asciiTheme="minorHAnsi" w:eastAsia="Trebuchet MS" w:hAnsiTheme="minorHAnsi" w:cstheme="minorHAnsi"/>
          <w:b/>
          <w:color w:val="002060"/>
          <w:sz w:val="24"/>
          <w:szCs w:val="24"/>
          <w:lang w:val="ro-RO"/>
        </w:rPr>
        <w:t xml:space="preserve">Programului </w:t>
      </w:r>
      <w:r w:rsidR="00B07761" w:rsidRPr="009878D4">
        <w:rPr>
          <w:rFonts w:asciiTheme="minorHAnsi" w:eastAsia="Trebuchet MS" w:hAnsiTheme="minorHAnsi" w:cstheme="minorHAnsi"/>
          <w:b/>
          <w:color w:val="002060"/>
          <w:sz w:val="24"/>
          <w:szCs w:val="24"/>
          <w:lang w:val="ro-RO"/>
        </w:rPr>
        <w:t xml:space="preserve">Sănătate </w:t>
      </w:r>
    </w:p>
    <w:p w14:paraId="209B5793" w14:textId="30690C95" w:rsidR="002472DB" w:rsidRPr="009878D4" w:rsidRDefault="002472DB" w:rsidP="006B64F9">
      <w:pPr>
        <w:spacing w:before="60"/>
        <w:ind w:right="265"/>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(1)</w:t>
      </w:r>
      <w:r w:rsidRPr="009878D4">
        <w:rPr>
          <w:rFonts w:asciiTheme="minorHAnsi" w:hAnsiTheme="minorHAnsi" w:cstheme="minorHAnsi"/>
          <w:color w:val="002060"/>
          <w:sz w:val="24"/>
          <w:szCs w:val="24"/>
          <w:lang w:val="ro-RO"/>
        </w:rPr>
        <w:t xml:space="preserve"> </w:t>
      </w:r>
      <w:r w:rsidR="004C3988" w:rsidRPr="009878D4">
        <w:rPr>
          <w:rFonts w:asciiTheme="minorHAnsi" w:eastAsia="Trebuchet MS" w:hAnsiTheme="minorHAnsi" w:cstheme="minorHAnsi"/>
          <w:color w:val="002060"/>
          <w:sz w:val="24"/>
          <w:szCs w:val="24"/>
          <w:lang w:val="ro-RO"/>
        </w:rPr>
        <w:t xml:space="preserve">In completarea prevederilor art. 7  din Contractul de finanțare – </w:t>
      </w:r>
      <w:proofErr w:type="spellStart"/>
      <w:r w:rsidR="004C3988" w:rsidRPr="009878D4">
        <w:rPr>
          <w:rFonts w:asciiTheme="minorHAnsi" w:eastAsia="Trebuchet MS" w:hAnsiTheme="minorHAnsi" w:cstheme="minorHAnsi"/>
          <w:color w:val="002060"/>
          <w:sz w:val="24"/>
          <w:szCs w:val="24"/>
          <w:lang w:val="ro-RO"/>
        </w:rPr>
        <w:t>Condiţii</w:t>
      </w:r>
      <w:proofErr w:type="spellEnd"/>
      <w:r w:rsidR="004C3988" w:rsidRPr="009878D4">
        <w:rPr>
          <w:rFonts w:asciiTheme="minorHAnsi" w:eastAsia="Trebuchet MS" w:hAnsiTheme="minorHAnsi" w:cstheme="minorHAnsi"/>
          <w:color w:val="002060"/>
          <w:sz w:val="24"/>
          <w:szCs w:val="24"/>
          <w:lang w:val="ro-RO"/>
        </w:rPr>
        <w:t xml:space="preserve"> Generale, vor fi luate în considerare următoarele prevederi:</w:t>
      </w:r>
    </w:p>
    <w:p w14:paraId="20B2F1FC" w14:textId="0835869E" w:rsidR="00D3371E" w:rsidRPr="009878D4" w:rsidRDefault="0099349E" w:rsidP="006B64F9">
      <w:pPr>
        <w:spacing w:before="60"/>
        <w:ind w:right="105"/>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pacing w:val="1"/>
          <w:sz w:val="24"/>
          <w:szCs w:val="24"/>
          <w:lang w:val="ro-RO"/>
        </w:rPr>
        <w:t>(</w:t>
      </w:r>
      <w:r w:rsidR="002472DB" w:rsidRPr="009878D4">
        <w:rPr>
          <w:rFonts w:asciiTheme="minorHAnsi" w:eastAsia="Trebuchet MS" w:hAnsiTheme="minorHAnsi" w:cstheme="minorHAnsi"/>
          <w:color w:val="002060"/>
          <w:spacing w:val="-1"/>
          <w:sz w:val="24"/>
          <w:szCs w:val="24"/>
          <w:lang w:val="ro-RO"/>
        </w:rPr>
        <w:t>2</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Beneficiaru</w:t>
      </w:r>
      <w:r w:rsidRPr="009878D4">
        <w:rPr>
          <w:rFonts w:asciiTheme="minorHAnsi" w:eastAsia="Trebuchet MS" w:hAnsiTheme="minorHAnsi" w:cstheme="minorHAnsi"/>
          <w:color w:val="002060"/>
          <w:sz w:val="24"/>
          <w:szCs w:val="24"/>
          <w:lang w:val="ro-RO"/>
        </w:rPr>
        <w:t>l /Liderul</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parteneria</w:t>
      </w:r>
      <w:r w:rsidRPr="009878D4">
        <w:rPr>
          <w:rFonts w:asciiTheme="minorHAnsi" w:eastAsia="Trebuchet MS" w:hAnsiTheme="minorHAnsi" w:cstheme="minorHAnsi"/>
          <w:color w:val="002060"/>
          <w:sz w:val="24"/>
          <w:szCs w:val="24"/>
          <w:lang w:val="ro-RO"/>
        </w:rPr>
        <w:t xml:space="preserve">t </w:t>
      </w:r>
      <w:r w:rsidRPr="009878D4">
        <w:rPr>
          <w:rFonts w:asciiTheme="minorHAnsi" w:eastAsia="Trebuchet MS" w:hAnsiTheme="minorHAnsi" w:cstheme="minorHAnsi"/>
          <w:color w:val="002060"/>
          <w:spacing w:val="-1"/>
          <w:sz w:val="24"/>
          <w:szCs w:val="24"/>
          <w:lang w:val="ro-RO"/>
        </w:rPr>
        <w:t>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obligaţi</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transmite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termenele </w:t>
      </w:r>
      <w:r w:rsidRPr="009878D4">
        <w:rPr>
          <w:rFonts w:asciiTheme="minorHAnsi" w:eastAsia="Trebuchet MS" w:hAnsiTheme="minorHAnsi" w:cstheme="minorHAnsi"/>
          <w:color w:val="002060"/>
          <w:sz w:val="24"/>
          <w:szCs w:val="24"/>
          <w:lang w:val="ro-RO"/>
        </w:rPr>
        <w:t>specificate,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orice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documen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solicitat</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să</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al</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partenerilor),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vedere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implementării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sz w:val="24"/>
          <w:szCs w:val="24"/>
          <w:lang w:val="ro-RO"/>
        </w:rPr>
        <w:t>responsabi</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
          <w:sz w:val="24"/>
          <w:szCs w:val="24"/>
          <w:lang w:val="ro-RO"/>
        </w:rPr>
        <w:t>măsurilo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incluse</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planurile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acţiune</w:t>
      </w:r>
      <w:proofErr w:type="spellEnd"/>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pentru </w:t>
      </w:r>
      <w:r w:rsidRPr="009878D4">
        <w:rPr>
          <w:rFonts w:asciiTheme="minorHAnsi" w:eastAsia="Trebuchet MS" w:hAnsiTheme="minorHAnsi" w:cstheme="minorHAnsi"/>
          <w:color w:val="002060"/>
          <w:spacing w:val="-1"/>
          <w:sz w:val="24"/>
          <w:szCs w:val="24"/>
          <w:lang w:val="ro-RO"/>
        </w:rPr>
        <w:t>implementare</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 xml:space="preserve">recomandărilor </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 xml:space="preserve">rezultate </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urmar</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 xml:space="preserve">a  misiunilor </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 xml:space="preserve">audit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 xml:space="preserve">ale </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Comisiei </w:t>
      </w:r>
      <w:r w:rsidRPr="009878D4">
        <w:rPr>
          <w:rFonts w:asciiTheme="minorHAnsi" w:eastAsia="Trebuchet MS" w:hAnsiTheme="minorHAnsi" w:cstheme="minorHAnsi"/>
          <w:color w:val="002060"/>
          <w:sz w:val="24"/>
          <w:szCs w:val="24"/>
          <w:lang w:val="ro-RO"/>
        </w:rPr>
        <w:t>Europene</w:t>
      </w:r>
      <w:r w:rsidRPr="009878D4">
        <w:rPr>
          <w:rFonts w:asciiTheme="minorHAnsi" w:eastAsia="Trebuchet MS" w:hAnsiTheme="minorHAnsi" w:cstheme="minorHAnsi"/>
          <w:color w:val="002060"/>
          <w:spacing w:val="2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/sau</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ale</w:t>
      </w:r>
      <w:r w:rsidRPr="009878D4">
        <w:rPr>
          <w:rFonts w:asciiTheme="minorHAnsi" w:eastAsia="Trebuchet MS" w:hAnsiTheme="minorHAnsi" w:cstheme="minorHAnsi"/>
          <w:color w:val="002060"/>
          <w:spacing w:val="1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Autorităţii</w:t>
      </w:r>
      <w:proofErr w:type="spellEnd"/>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Audit</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lângă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Curtea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Conturi</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w w:val="103"/>
          <w:sz w:val="24"/>
          <w:szCs w:val="24"/>
          <w:lang w:val="ro-RO"/>
        </w:rPr>
        <w:t>României</w:t>
      </w:r>
    </w:p>
    <w:p w14:paraId="58D20364" w14:textId="087A0C7B" w:rsidR="00EC112B" w:rsidRPr="009878D4" w:rsidRDefault="00D3371E" w:rsidP="006B64F9">
      <w:pPr>
        <w:spacing w:before="60"/>
        <w:ind w:right="105"/>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z w:val="24"/>
          <w:szCs w:val="24"/>
          <w:lang w:val="ro-RO"/>
        </w:rPr>
        <w:t>(</w:t>
      </w:r>
      <w:r w:rsidR="002472DB"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Beneficiarul/Liderul</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 xml:space="preserve">de </w:t>
      </w:r>
      <w:r w:rsidRPr="009878D4">
        <w:rPr>
          <w:rFonts w:asciiTheme="minorHAnsi" w:eastAsia="Trebuchet MS" w:hAnsiTheme="minorHAnsi" w:cstheme="minorHAnsi"/>
          <w:color w:val="002060"/>
          <w:spacing w:val="-1"/>
          <w:sz w:val="24"/>
          <w:szCs w:val="24"/>
          <w:lang w:val="ro-RO"/>
        </w:rPr>
        <w:t>partener</w:t>
      </w:r>
      <w:r w:rsidRPr="009878D4">
        <w:rPr>
          <w:rFonts w:asciiTheme="minorHAnsi" w:eastAsia="Trebuchet MS" w:hAnsiTheme="minorHAnsi" w:cstheme="minorHAnsi"/>
          <w:color w:val="002060"/>
          <w:spacing w:val="1"/>
          <w:sz w:val="24"/>
          <w:szCs w:val="24"/>
          <w:lang w:val="ro-RO"/>
        </w:rPr>
        <w:t>ia</w:t>
      </w:r>
      <w:r w:rsidRPr="009878D4">
        <w:rPr>
          <w:rFonts w:asciiTheme="minorHAnsi" w:eastAsia="Trebuchet MS" w:hAnsiTheme="minorHAnsi" w:cstheme="minorHAnsi"/>
          <w:color w:val="002060"/>
          <w:spacing w:val="-1"/>
          <w:sz w:val="24"/>
          <w:szCs w:val="24"/>
          <w:lang w:val="ro-RO"/>
        </w:rPr>
        <w:t>t</w:t>
      </w:r>
      <w:r w:rsidRPr="009878D4">
        <w:rPr>
          <w:rFonts w:asciiTheme="minorHAnsi" w:eastAsia="Trebuchet MS" w:hAnsiTheme="minorHAnsi" w:cstheme="minorHAnsi"/>
          <w:color w:val="002060"/>
          <w:sz w:val="24"/>
          <w:szCs w:val="24"/>
          <w:lang w:val="ro-RO"/>
        </w:rPr>
        <w:t>/partenerii</w:t>
      </w:r>
      <w:r w:rsidRPr="009878D4">
        <w:rPr>
          <w:rFonts w:asciiTheme="minorHAnsi" w:eastAsia="Trebuchet MS" w:hAnsiTheme="minorHAnsi" w:cstheme="minorHAnsi"/>
          <w:color w:val="002060"/>
          <w:spacing w:val="4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îşi</w:t>
      </w:r>
      <w:proofErr w:type="spellEnd"/>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pacing w:val="-1"/>
          <w:sz w:val="24"/>
          <w:szCs w:val="24"/>
          <w:lang w:val="ro-RO"/>
        </w:rPr>
        <w:t>asum</w:t>
      </w:r>
      <w:r w:rsidRPr="009878D4">
        <w:rPr>
          <w:rFonts w:asciiTheme="minorHAnsi" w:eastAsia="Trebuchet MS" w:hAnsiTheme="minorHAnsi" w:cstheme="minorHAnsi"/>
          <w:color w:val="002060"/>
          <w:sz w:val="24"/>
          <w:szCs w:val="24"/>
          <w:lang w:val="ro-RO"/>
        </w:rPr>
        <w:t xml:space="preserve">ă </w:t>
      </w:r>
      <w:proofErr w:type="spellStart"/>
      <w:r w:rsidRPr="009878D4">
        <w:rPr>
          <w:rFonts w:asciiTheme="minorHAnsi" w:eastAsia="Trebuchet MS" w:hAnsiTheme="minorHAnsi" w:cstheme="minorHAnsi"/>
          <w:color w:val="002060"/>
          <w:spacing w:val="-1"/>
          <w:sz w:val="24"/>
          <w:szCs w:val="24"/>
          <w:lang w:val="ro-RO"/>
        </w:rPr>
        <w:t>obligaţi</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furniza </w:t>
      </w:r>
      <w:r w:rsidRPr="009878D4">
        <w:rPr>
          <w:rFonts w:asciiTheme="minorHAnsi" w:eastAsia="Trebuchet MS" w:hAnsiTheme="minorHAnsi" w:cstheme="minorHAnsi"/>
          <w:color w:val="002060"/>
          <w:spacing w:val="-1"/>
          <w:sz w:val="24"/>
          <w:szCs w:val="24"/>
          <w:lang w:val="ro-RO"/>
        </w:rPr>
        <w:t>AM/O</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responsabil</w:t>
      </w:r>
      <w:r w:rsidRPr="009878D4">
        <w:rPr>
          <w:rFonts w:asciiTheme="minorHAnsi" w:eastAsia="Trebuchet MS" w:hAnsiTheme="minorHAnsi" w:cstheme="minorHAnsi"/>
          <w:color w:val="002060"/>
          <w:spacing w:val="59"/>
          <w:sz w:val="24"/>
          <w:szCs w:val="24"/>
          <w:lang w:val="ro-RO"/>
        </w:rPr>
        <w:t xml:space="preserve"> </w:t>
      </w:r>
      <w:r w:rsidRPr="009878D4">
        <w:rPr>
          <w:rFonts w:asciiTheme="minorHAnsi" w:eastAsia="Trebuchet MS" w:hAnsiTheme="minorHAnsi" w:cstheme="minorHAnsi"/>
          <w:color w:val="002060"/>
          <w:sz w:val="24"/>
          <w:szCs w:val="24"/>
          <w:lang w:val="ro-RO"/>
        </w:rPr>
        <w:t>orice</w:t>
      </w:r>
      <w:r w:rsidRPr="009878D4">
        <w:rPr>
          <w:rFonts w:asciiTheme="minorHAnsi" w:eastAsia="Trebuchet MS" w:hAnsiTheme="minorHAnsi" w:cstheme="minorHAnsi"/>
          <w:color w:val="002060"/>
          <w:spacing w:val="42"/>
          <w:sz w:val="24"/>
          <w:szCs w:val="24"/>
          <w:lang w:val="ro-RO"/>
        </w:rPr>
        <w:t xml:space="preserve"> </w:t>
      </w:r>
      <w:r w:rsidRPr="009878D4">
        <w:rPr>
          <w:rFonts w:asciiTheme="minorHAnsi" w:eastAsia="Trebuchet MS" w:hAnsiTheme="minorHAnsi" w:cstheme="minorHAnsi"/>
          <w:color w:val="002060"/>
          <w:spacing w:val="-1"/>
          <w:sz w:val="24"/>
          <w:szCs w:val="24"/>
          <w:lang w:val="ro-RO"/>
        </w:rPr>
        <w:t>documen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8"/>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informaţie</w:t>
      </w:r>
      <w:proofErr w:type="spellEnd"/>
      <w:r w:rsidRPr="009878D4">
        <w:rPr>
          <w:rFonts w:asciiTheme="minorHAnsi" w:eastAsia="Trebuchet MS" w:hAnsiTheme="minorHAnsi" w:cstheme="minorHAnsi"/>
          <w:color w:val="002060"/>
          <w:sz w:val="24"/>
          <w:szCs w:val="24"/>
          <w:lang w:val="ro-RO"/>
        </w:rPr>
        <w:t>,  în</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z w:val="24"/>
          <w:szCs w:val="24"/>
          <w:lang w:val="ro-RO"/>
        </w:rPr>
        <w:t>solicitat,</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vederea </w:t>
      </w:r>
      <w:r w:rsidRPr="009878D4">
        <w:rPr>
          <w:rFonts w:asciiTheme="minorHAnsi" w:eastAsia="Trebuchet MS" w:hAnsiTheme="minorHAnsi" w:cstheme="minorHAnsi"/>
          <w:color w:val="002060"/>
          <w:sz w:val="24"/>
          <w:szCs w:val="24"/>
          <w:lang w:val="ro-RO"/>
        </w:rPr>
        <w:t>realizării</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evaluării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Programului</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z w:val="24"/>
          <w:szCs w:val="24"/>
          <w:lang w:val="ro-RO"/>
        </w:rPr>
        <w:t>Sănătate</w:t>
      </w:r>
      <w:r w:rsidRPr="009878D4">
        <w:rPr>
          <w:rFonts w:asciiTheme="minorHAnsi" w:eastAsia="Trebuchet MS" w:hAnsiTheme="minorHAnsi" w:cstheme="minorHAnsi"/>
          <w:color w:val="002060"/>
          <w:spacing w:val="1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/sau</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Proiectului</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implementat.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acordul</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rezultatul</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evaluării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poate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z w:val="24"/>
          <w:szCs w:val="24"/>
          <w:lang w:val="ro-RO"/>
        </w:rPr>
        <w:t>fi</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pus</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dispoziţia</w:t>
      </w:r>
      <w:proofErr w:type="spellEnd"/>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w w:val="103"/>
          <w:sz w:val="24"/>
          <w:szCs w:val="24"/>
          <w:lang w:val="ro-RO"/>
        </w:rPr>
        <w:t>Beneficiarului.</w:t>
      </w:r>
    </w:p>
    <w:p w14:paraId="14F758F8" w14:textId="79B10BDC" w:rsidR="00EC112B" w:rsidRPr="009878D4" w:rsidRDefault="00EC112B" w:rsidP="006B64F9">
      <w:pPr>
        <w:pStyle w:val="Default"/>
        <w:spacing w:before="60"/>
        <w:jc w:val="both"/>
        <w:rPr>
          <w:rFonts w:asciiTheme="minorHAnsi" w:eastAsia="Trebuchet MS" w:hAnsiTheme="minorHAnsi" w:cstheme="minorHAnsi"/>
          <w:color w:val="002060"/>
          <w:lang w:val="ro-RO"/>
        </w:rPr>
      </w:pPr>
      <w:r w:rsidRPr="009878D4">
        <w:rPr>
          <w:rFonts w:asciiTheme="minorHAnsi" w:eastAsia="Trebuchet MS" w:hAnsiTheme="minorHAnsi" w:cstheme="minorHAnsi"/>
          <w:color w:val="002060"/>
          <w:lang w:val="ro-RO"/>
        </w:rPr>
        <w:lastRenderedPageBreak/>
        <w:t xml:space="preserve">(4) Beneficiarul este obligat să notifice AM în scris </w:t>
      </w:r>
      <w:proofErr w:type="spellStart"/>
      <w:r w:rsidRPr="009878D4">
        <w:rPr>
          <w:rFonts w:asciiTheme="minorHAnsi" w:eastAsia="Trebuchet MS" w:hAnsiTheme="minorHAnsi" w:cstheme="minorHAnsi"/>
          <w:color w:val="002060"/>
          <w:lang w:val="ro-RO"/>
        </w:rPr>
        <w:t>şi</w:t>
      </w:r>
      <w:proofErr w:type="spellEnd"/>
      <w:r w:rsidRPr="009878D4">
        <w:rPr>
          <w:rFonts w:asciiTheme="minorHAnsi" w:eastAsia="Trebuchet MS" w:hAnsiTheme="minorHAnsi" w:cstheme="minorHAnsi"/>
          <w:color w:val="002060"/>
          <w:lang w:val="ro-RO"/>
        </w:rPr>
        <w:t xml:space="preserve"> în termen de 5 zile lucrătoare, </w:t>
      </w:r>
      <w:r w:rsidR="003C436E" w:rsidRPr="009878D4">
        <w:rPr>
          <w:rFonts w:asciiTheme="minorHAnsi" w:eastAsia="Trebuchet MS" w:hAnsiTheme="minorHAnsi" w:cstheme="minorHAnsi"/>
          <w:color w:val="002060"/>
          <w:lang w:val="ro-RO"/>
        </w:rPr>
        <w:t xml:space="preserve">despre </w:t>
      </w:r>
      <w:r w:rsidRPr="009878D4">
        <w:rPr>
          <w:rFonts w:asciiTheme="minorHAnsi" w:eastAsia="Trebuchet MS" w:hAnsiTheme="minorHAnsi" w:cstheme="minorHAnsi"/>
          <w:color w:val="002060"/>
          <w:lang w:val="ro-RO"/>
        </w:rPr>
        <w:t xml:space="preserve">orice modificare apărută în legătură cu datele sale de identificare sau ale </w:t>
      </w:r>
      <w:proofErr w:type="spellStart"/>
      <w:r w:rsidRPr="009878D4">
        <w:rPr>
          <w:rFonts w:asciiTheme="minorHAnsi" w:eastAsia="Trebuchet MS" w:hAnsiTheme="minorHAnsi" w:cstheme="minorHAnsi"/>
          <w:color w:val="002060"/>
          <w:lang w:val="ro-RO"/>
        </w:rPr>
        <w:t>reprezentanţilor</w:t>
      </w:r>
      <w:proofErr w:type="spellEnd"/>
      <w:r w:rsidRPr="009878D4">
        <w:rPr>
          <w:rFonts w:asciiTheme="minorHAnsi" w:eastAsia="Trebuchet MS" w:hAnsiTheme="minorHAnsi" w:cstheme="minorHAnsi"/>
          <w:color w:val="002060"/>
          <w:lang w:val="ro-RO"/>
        </w:rPr>
        <w:t xml:space="preserve"> săi, precum </w:t>
      </w:r>
      <w:proofErr w:type="spellStart"/>
      <w:r w:rsidRPr="009878D4">
        <w:rPr>
          <w:rFonts w:asciiTheme="minorHAnsi" w:eastAsia="Trebuchet MS" w:hAnsiTheme="minorHAnsi" w:cstheme="minorHAnsi"/>
          <w:color w:val="002060"/>
          <w:lang w:val="ro-RO"/>
        </w:rPr>
        <w:t>şi</w:t>
      </w:r>
      <w:proofErr w:type="spellEnd"/>
      <w:r w:rsidRPr="009878D4">
        <w:rPr>
          <w:rFonts w:asciiTheme="minorHAnsi" w:eastAsia="Trebuchet MS" w:hAnsiTheme="minorHAnsi" w:cstheme="minorHAnsi"/>
          <w:color w:val="002060"/>
          <w:lang w:val="ro-RO"/>
        </w:rPr>
        <w:t xml:space="preserve"> orice </w:t>
      </w:r>
      <w:proofErr w:type="spellStart"/>
      <w:r w:rsidRPr="009878D4">
        <w:rPr>
          <w:rFonts w:asciiTheme="minorHAnsi" w:eastAsia="Trebuchet MS" w:hAnsiTheme="minorHAnsi" w:cstheme="minorHAnsi"/>
          <w:color w:val="002060"/>
          <w:lang w:val="ro-RO"/>
        </w:rPr>
        <w:t>informaţie</w:t>
      </w:r>
      <w:proofErr w:type="spellEnd"/>
      <w:r w:rsidRPr="009878D4">
        <w:rPr>
          <w:rFonts w:asciiTheme="minorHAnsi" w:eastAsia="Trebuchet MS" w:hAnsiTheme="minorHAnsi" w:cstheme="minorHAnsi"/>
          <w:color w:val="002060"/>
          <w:lang w:val="ro-RO"/>
        </w:rPr>
        <w:t xml:space="preserve"> ce poate fi relevantă în </w:t>
      </w:r>
      <w:proofErr w:type="spellStart"/>
      <w:r w:rsidRPr="009878D4">
        <w:rPr>
          <w:rFonts w:asciiTheme="minorHAnsi" w:eastAsia="Trebuchet MS" w:hAnsiTheme="minorHAnsi" w:cstheme="minorHAnsi"/>
          <w:color w:val="002060"/>
          <w:lang w:val="ro-RO"/>
        </w:rPr>
        <w:t>relaţia</w:t>
      </w:r>
      <w:proofErr w:type="spellEnd"/>
      <w:r w:rsidRPr="009878D4">
        <w:rPr>
          <w:rFonts w:asciiTheme="minorHAnsi" w:eastAsia="Trebuchet MS" w:hAnsiTheme="minorHAnsi" w:cstheme="minorHAnsi"/>
          <w:color w:val="002060"/>
          <w:lang w:val="ro-RO"/>
        </w:rPr>
        <w:t xml:space="preserve"> sa cu AM, orice astfel de modificare/</w:t>
      </w:r>
      <w:proofErr w:type="spellStart"/>
      <w:r w:rsidRPr="009878D4">
        <w:rPr>
          <w:rFonts w:asciiTheme="minorHAnsi" w:eastAsia="Trebuchet MS" w:hAnsiTheme="minorHAnsi" w:cstheme="minorHAnsi"/>
          <w:color w:val="002060"/>
          <w:lang w:val="ro-RO"/>
        </w:rPr>
        <w:t>informaţie</w:t>
      </w:r>
      <w:proofErr w:type="spellEnd"/>
      <w:r w:rsidRPr="009878D4">
        <w:rPr>
          <w:rFonts w:asciiTheme="minorHAnsi" w:eastAsia="Trebuchet MS" w:hAnsiTheme="minorHAnsi" w:cstheme="minorHAnsi"/>
          <w:color w:val="002060"/>
          <w:lang w:val="ro-RO"/>
        </w:rPr>
        <w:t xml:space="preserve"> fiind opozabilă AM doar de la data primirii notificării de către AM. Aceste </w:t>
      </w:r>
      <w:proofErr w:type="spellStart"/>
      <w:r w:rsidRPr="009878D4">
        <w:rPr>
          <w:rFonts w:asciiTheme="minorHAnsi" w:eastAsia="Trebuchet MS" w:hAnsiTheme="minorHAnsi" w:cstheme="minorHAnsi"/>
          <w:color w:val="002060"/>
          <w:lang w:val="ro-RO"/>
        </w:rPr>
        <w:t>informaţii</w:t>
      </w:r>
      <w:proofErr w:type="spellEnd"/>
      <w:r w:rsidRPr="009878D4">
        <w:rPr>
          <w:rFonts w:asciiTheme="minorHAnsi" w:eastAsia="Trebuchet MS" w:hAnsiTheme="minorHAnsi" w:cstheme="minorHAnsi"/>
          <w:color w:val="002060"/>
          <w:lang w:val="ro-RO"/>
        </w:rPr>
        <w:t xml:space="preserve">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9878D4" w:rsidRDefault="001672E7" w:rsidP="006B64F9">
      <w:pPr>
        <w:pStyle w:val="Default"/>
        <w:spacing w:before="60"/>
        <w:jc w:val="both"/>
        <w:rPr>
          <w:rFonts w:asciiTheme="minorHAnsi" w:eastAsia="Trebuchet MS" w:hAnsiTheme="minorHAnsi" w:cstheme="minorHAnsi"/>
          <w:color w:val="002060"/>
          <w:lang w:val="ro-RO"/>
        </w:rPr>
      </w:pPr>
      <w:r w:rsidRPr="009878D4">
        <w:rPr>
          <w:rFonts w:asciiTheme="minorHAnsi" w:eastAsia="Trebuchet MS" w:hAnsiTheme="minorHAnsi" w:cstheme="minorHAnsi"/>
          <w:color w:val="002060"/>
          <w:lang w:val="ro-RO"/>
        </w:rPr>
        <w:t>(5)</w:t>
      </w:r>
      <w:r w:rsidR="003C436E" w:rsidRPr="009878D4">
        <w:rPr>
          <w:rFonts w:asciiTheme="minorHAnsi" w:eastAsia="Trebuchet MS" w:hAnsiTheme="minorHAnsi" w:cstheme="minorHAnsi"/>
          <w:color w:val="002060"/>
          <w:lang w:val="ro-RO"/>
        </w:rPr>
        <w:t xml:space="preserve"> </w:t>
      </w:r>
      <w:r w:rsidRPr="009878D4">
        <w:rPr>
          <w:rFonts w:asciiTheme="minorHAnsi" w:eastAsia="Trebuchet MS" w:hAnsiTheme="minorHAnsi" w:cstheme="minorHAnsi"/>
          <w:color w:val="002060"/>
          <w:lang w:val="ro-RO"/>
        </w:rPr>
        <w:t xml:space="preserve">Beneficiarul are </w:t>
      </w:r>
      <w:proofErr w:type="spellStart"/>
      <w:r w:rsidRPr="009878D4">
        <w:rPr>
          <w:rFonts w:asciiTheme="minorHAnsi" w:eastAsia="Trebuchet MS" w:hAnsiTheme="minorHAnsi" w:cstheme="minorHAnsi"/>
          <w:color w:val="002060"/>
          <w:lang w:val="ro-RO"/>
        </w:rPr>
        <w:t>obligaţia</w:t>
      </w:r>
      <w:proofErr w:type="spellEnd"/>
      <w:r w:rsidRPr="009878D4">
        <w:rPr>
          <w:rFonts w:asciiTheme="minorHAnsi" w:eastAsia="Trebuchet MS" w:hAnsiTheme="minorHAnsi" w:cstheme="minorHAnsi"/>
          <w:color w:val="002060"/>
          <w:lang w:val="ro-RO"/>
        </w:rPr>
        <w:t xml:space="preserve"> de a informa AM în termen de 15 (cincisprezece) zile calendaristice de la data </w:t>
      </w:r>
      <w:proofErr w:type="spellStart"/>
      <w:r w:rsidRPr="009878D4">
        <w:rPr>
          <w:rFonts w:asciiTheme="minorHAnsi" w:eastAsia="Trebuchet MS" w:hAnsiTheme="minorHAnsi" w:cstheme="minorHAnsi"/>
          <w:color w:val="002060"/>
          <w:lang w:val="ro-RO"/>
        </w:rPr>
        <w:t>apariţiei</w:t>
      </w:r>
      <w:proofErr w:type="spellEnd"/>
      <w:r w:rsidRPr="009878D4">
        <w:rPr>
          <w:rFonts w:asciiTheme="minorHAnsi" w:eastAsia="Trebuchet MS" w:hAnsiTheme="minorHAnsi" w:cstheme="minorHAnsi"/>
          <w:color w:val="002060"/>
          <w:lang w:val="ro-RO"/>
        </w:rPr>
        <w:t xml:space="preserve"> oricărei situaţii care determină sau poate determina neeligibilitatea proiectului, AM putând să decidă asupra suspendării sau rezilierii Contractului de finanţare.</w:t>
      </w:r>
    </w:p>
    <w:p w14:paraId="4B01036D" w14:textId="77777777" w:rsidR="004F7F58" w:rsidRPr="009878D4" w:rsidRDefault="004F7F58" w:rsidP="006B64F9">
      <w:pPr>
        <w:spacing w:before="60"/>
        <w:ind w:right="1570"/>
        <w:jc w:val="both"/>
        <w:rPr>
          <w:rFonts w:asciiTheme="minorHAnsi" w:eastAsia="Trebuchet MS" w:hAnsiTheme="minorHAnsi" w:cstheme="minorHAnsi"/>
          <w:b/>
          <w:color w:val="002060"/>
          <w:spacing w:val="-4"/>
          <w:sz w:val="24"/>
          <w:szCs w:val="24"/>
          <w:lang w:val="ro-RO"/>
        </w:rPr>
      </w:pPr>
    </w:p>
    <w:p w14:paraId="69B72D1A" w14:textId="0E1EB48B" w:rsidR="00D3130B" w:rsidRPr="009878D4" w:rsidRDefault="0099349E" w:rsidP="006B64F9">
      <w:pPr>
        <w:spacing w:before="60"/>
        <w:ind w:right="157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b/>
          <w:color w:val="002060"/>
          <w:spacing w:val="-4"/>
          <w:sz w:val="24"/>
          <w:szCs w:val="24"/>
          <w:lang w:val="ro-RO"/>
        </w:rPr>
        <w:t>A</w:t>
      </w:r>
      <w:r w:rsidRPr="009878D4">
        <w:rPr>
          <w:rFonts w:asciiTheme="minorHAnsi" w:eastAsia="Trebuchet MS" w:hAnsiTheme="minorHAnsi" w:cstheme="minorHAnsi"/>
          <w:b/>
          <w:color w:val="002060"/>
          <w:spacing w:val="3"/>
          <w:sz w:val="24"/>
          <w:szCs w:val="24"/>
          <w:lang w:val="ro-RO"/>
        </w:rPr>
        <w:t>r</w:t>
      </w:r>
      <w:r w:rsidRPr="009878D4">
        <w:rPr>
          <w:rFonts w:asciiTheme="minorHAnsi" w:eastAsia="Trebuchet MS" w:hAnsiTheme="minorHAnsi" w:cstheme="minorHAnsi"/>
          <w:b/>
          <w:color w:val="002060"/>
          <w:sz w:val="24"/>
          <w:szCs w:val="24"/>
          <w:lang w:val="ro-RO"/>
        </w:rPr>
        <w:t>t.</w:t>
      </w:r>
      <w:r w:rsidRPr="009878D4">
        <w:rPr>
          <w:rFonts w:asciiTheme="minorHAnsi" w:eastAsia="Trebuchet MS" w:hAnsiTheme="minorHAnsi" w:cstheme="minorHAnsi"/>
          <w:b/>
          <w:color w:val="002060"/>
          <w:spacing w:val="13"/>
          <w:sz w:val="24"/>
          <w:szCs w:val="24"/>
          <w:lang w:val="ro-RO"/>
        </w:rPr>
        <w:t xml:space="preserve"> </w:t>
      </w:r>
      <w:r w:rsidR="00B07761" w:rsidRPr="009878D4">
        <w:rPr>
          <w:rFonts w:asciiTheme="minorHAnsi" w:eastAsia="Trebuchet MS" w:hAnsiTheme="minorHAnsi" w:cstheme="minorHAnsi"/>
          <w:b/>
          <w:color w:val="002060"/>
          <w:sz w:val="24"/>
          <w:szCs w:val="24"/>
          <w:lang w:val="ro-RO"/>
        </w:rPr>
        <w:t xml:space="preserve">4 </w:t>
      </w:r>
      <w:r w:rsidR="00B07761" w:rsidRPr="009878D4">
        <w:rPr>
          <w:rFonts w:asciiTheme="minorHAnsi" w:eastAsia="Trebuchet MS" w:hAnsiTheme="minorHAnsi" w:cstheme="minorHAnsi"/>
          <w:b/>
          <w:color w:val="002060"/>
          <w:spacing w:val="3"/>
          <w:sz w:val="24"/>
          <w:szCs w:val="24"/>
          <w:lang w:val="ro-RO"/>
        </w:rPr>
        <w:t xml:space="preserve"> </w:t>
      </w:r>
      <w:r w:rsidRPr="009878D4">
        <w:rPr>
          <w:rFonts w:asciiTheme="minorHAnsi" w:eastAsia="Trebuchet MS" w:hAnsiTheme="minorHAnsi" w:cstheme="minorHAnsi"/>
          <w:b/>
          <w:color w:val="002060"/>
          <w:sz w:val="24"/>
          <w:szCs w:val="24"/>
          <w:lang w:val="ro-RO"/>
        </w:rPr>
        <w:t>Modificarea</w:t>
      </w:r>
      <w:r w:rsidRPr="009878D4">
        <w:rPr>
          <w:rFonts w:asciiTheme="minorHAnsi" w:eastAsia="Trebuchet MS" w:hAnsiTheme="minorHAnsi" w:cstheme="minorHAnsi"/>
          <w:b/>
          <w:color w:val="002060"/>
          <w:spacing w:val="35"/>
          <w:sz w:val="24"/>
          <w:szCs w:val="24"/>
          <w:lang w:val="ro-RO"/>
        </w:rPr>
        <w:t xml:space="preserve"> </w:t>
      </w:r>
      <w:r w:rsidRPr="009878D4">
        <w:rPr>
          <w:rFonts w:asciiTheme="minorHAnsi" w:eastAsia="Trebuchet MS" w:hAnsiTheme="minorHAnsi" w:cstheme="minorHAnsi"/>
          <w:b/>
          <w:color w:val="002060"/>
          <w:sz w:val="24"/>
          <w:szCs w:val="24"/>
          <w:lang w:val="ro-RO"/>
        </w:rPr>
        <w:t>Contractului</w:t>
      </w:r>
      <w:r w:rsidRPr="009878D4">
        <w:rPr>
          <w:rFonts w:asciiTheme="minorHAnsi" w:eastAsia="Trebuchet MS" w:hAnsiTheme="minorHAnsi" w:cstheme="minorHAnsi"/>
          <w:b/>
          <w:color w:val="002060"/>
          <w:spacing w:val="37"/>
          <w:sz w:val="24"/>
          <w:szCs w:val="24"/>
          <w:lang w:val="ro-RO"/>
        </w:rPr>
        <w:t xml:space="preserve"> </w:t>
      </w:r>
      <w:r w:rsidRPr="009878D4">
        <w:rPr>
          <w:rFonts w:asciiTheme="minorHAnsi" w:eastAsia="Trebuchet MS" w:hAnsiTheme="minorHAnsi" w:cstheme="minorHAnsi"/>
          <w:b/>
          <w:color w:val="002060"/>
          <w:sz w:val="24"/>
          <w:szCs w:val="24"/>
          <w:lang w:val="ro-RO"/>
        </w:rPr>
        <w:t>de</w:t>
      </w:r>
      <w:r w:rsidRPr="009878D4">
        <w:rPr>
          <w:rFonts w:asciiTheme="minorHAnsi" w:eastAsia="Trebuchet MS" w:hAnsiTheme="minorHAnsi" w:cstheme="minorHAnsi"/>
          <w:b/>
          <w:color w:val="002060"/>
          <w:spacing w:val="9"/>
          <w:sz w:val="24"/>
          <w:szCs w:val="24"/>
          <w:lang w:val="ro-RO"/>
        </w:rPr>
        <w:t xml:space="preserve"> </w:t>
      </w:r>
      <w:r w:rsidRPr="009878D4">
        <w:rPr>
          <w:rFonts w:asciiTheme="minorHAnsi" w:eastAsia="Trebuchet MS" w:hAnsiTheme="minorHAnsi" w:cstheme="minorHAnsi"/>
          <w:b/>
          <w:color w:val="002060"/>
          <w:w w:val="103"/>
          <w:sz w:val="24"/>
          <w:szCs w:val="24"/>
          <w:lang w:val="ro-RO"/>
        </w:rPr>
        <w:t>Fina</w:t>
      </w:r>
      <w:r w:rsidRPr="009878D4">
        <w:rPr>
          <w:rFonts w:asciiTheme="minorHAnsi" w:eastAsia="Trebuchet MS" w:hAnsiTheme="minorHAnsi" w:cstheme="minorHAnsi"/>
          <w:b/>
          <w:color w:val="002060"/>
          <w:spacing w:val="-1"/>
          <w:w w:val="103"/>
          <w:sz w:val="24"/>
          <w:szCs w:val="24"/>
          <w:lang w:val="ro-RO"/>
        </w:rPr>
        <w:t>nțare</w:t>
      </w:r>
    </w:p>
    <w:p w14:paraId="6EBF3EEB" w14:textId="17315422" w:rsidR="002F0A3D" w:rsidRPr="009878D4" w:rsidRDefault="00737E09" w:rsidP="006B64F9">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În completarea dispozițiilor a</w:t>
      </w:r>
      <w:r w:rsidR="002F0A3D" w:rsidRPr="009878D4">
        <w:rPr>
          <w:rFonts w:asciiTheme="minorHAnsi" w:eastAsia="Trebuchet MS" w:hAnsiTheme="minorHAnsi" w:cstheme="minorHAnsi"/>
          <w:color w:val="002060"/>
          <w:sz w:val="24"/>
          <w:szCs w:val="24"/>
          <w:lang w:val="ro-RO"/>
        </w:rPr>
        <w:t xml:space="preserve">rt. 10 din Contractul de finanțare </w:t>
      </w:r>
      <w:r w:rsidRPr="009878D4">
        <w:rPr>
          <w:rFonts w:asciiTheme="minorHAnsi" w:eastAsia="Trebuchet MS" w:hAnsiTheme="minorHAnsi" w:cstheme="minorHAnsi"/>
          <w:color w:val="002060"/>
          <w:sz w:val="24"/>
          <w:szCs w:val="24"/>
          <w:lang w:val="ro-RO"/>
        </w:rPr>
        <w:t xml:space="preserve">– Condiții generale vor fi luate în considerare următoarele </w:t>
      </w:r>
      <w:r w:rsidR="004610C1" w:rsidRPr="009878D4">
        <w:rPr>
          <w:rFonts w:asciiTheme="minorHAnsi" w:eastAsia="Trebuchet MS" w:hAnsiTheme="minorHAnsi" w:cstheme="minorHAnsi"/>
          <w:color w:val="002060"/>
          <w:sz w:val="24"/>
          <w:szCs w:val="24"/>
          <w:lang w:val="ro-RO"/>
        </w:rPr>
        <w:t>situații care fac obiectul unui act adițional</w:t>
      </w:r>
      <w:r w:rsidRPr="009878D4">
        <w:rPr>
          <w:rFonts w:asciiTheme="minorHAnsi" w:eastAsia="Trebuchet MS" w:hAnsiTheme="minorHAnsi" w:cstheme="minorHAnsi"/>
          <w:color w:val="002060"/>
          <w:sz w:val="24"/>
          <w:szCs w:val="24"/>
          <w:lang w:val="ro-RO"/>
        </w:rPr>
        <w:t>:</w:t>
      </w:r>
      <w:r w:rsidR="00EC112B" w:rsidRPr="009878D4">
        <w:rPr>
          <w:rFonts w:asciiTheme="minorHAnsi" w:eastAsia="Trebuchet MS" w:hAnsiTheme="minorHAnsi" w:cstheme="minorHAnsi"/>
          <w:color w:val="002060"/>
          <w:sz w:val="24"/>
          <w:szCs w:val="24"/>
          <w:lang w:val="ro-RO"/>
        </w:rPr>
        <w:t xml:space="preserve"> </w:t>
      </w:r>
    </w:p>
    <w:p w14:paraId="1223508A" w14:textId="5A756C4C" w:rsidR="002F0A3D" w:rsidRPr="009878D4" w:rsidRDefault="002F0A3D" w:rsidP="006B64F9">
      <w:pPr>
        <w:pStyle w:val="Default"/>
        <w:numPr>
          <w:ilvl w:val="0"/>
          <w:numId w:val="9"/>
        </w:numPr>
        <w:spacing w:before="60"/>
        <w:jc w:val="both"/>
        <w:rPr>
          <w:rFonts w:asciiTheme="minorHAnsi" w:hAnsiTheme="minorHAnsi" w:cstheme="minorHAnsi"/>
          <w:color w:val="002060"/>
          <w:lang w:val="ro-RO"/>
        </w:rPr>
      </w:pPr>
      <w:r w:rsidRPr="009878D4">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9878D4">
        <w:rPr>
          <w:rFonts w:asciiTheme="minorHAnsi" w:hAnsiTheme="minorHAnsi" w:cstheme="minorHAnsi"/>
          <w:color w:val="002060"/>
          <w:lang w:val="ro-RO"/>
        </w:rPr>
        <w:t>;</w:t>
      </w:r>
      <w:r w:rsidRPr="009878D4">
        <w:rPr>
          <w:rFonts w:asciiTheme="minorHAnsi" w:hAnsiTheme="minorHAnsi" w:cstheme="minorHAnsi"/>
          <w:color w:val="002060"/>
          <w:lang w:val="ro-RO"/>
        </w:rPr>
        <w:t xml:space="preserve"> </w:t>
      </w:r>
    </w:p>
    <w:p w14:paraId="3513769C" w14:textId="6E0852A7" w:rsidR="002F0A3D" w:rsidRPr="009878D4" w:rsidRDefault="00EC112B" w:rsidP="006B64F9">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z w:val="24"/>
          <w:szCs w:val="24"/>
          <w:lang w:val="ro-RO"/>
        </w:rPr>
        <w:t>Beneficiarul poate solicita modificări intervenite în bugetul estimat al proiectului,</w:t>
      </w:r>
      <w:r w:rsidRPr="009878D4">
        <w:rPr>
          <w:rFonts w:asciiTheme="minorHAnsi" w:eastAsia="Trebuchet MS" w:hAnsiTheme="minorHAnsi" w:cstheme="minorHAnsi"/>
          <w:color w:val="002060"/>
          <w:spacing w:val="-1"/>
          <w:sz w:val="24"/>
          <w:szCs w:val="24"/>
          <w:lang w:val="ro-RO"/>
        </w:rPr>
        <w:t xml:space="preserve"> fără a afecta obiectivul general/scopul proiectului</w:t>
      </w:r>
      <w:r w:rsidRPr="009878D4">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9878D4" w:rsidRDefault="00AA4AFF" w:rsidP="006B64F9">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9878D4">
        <w:rPr>
          <w:rFonts w:asciiTheme="minorHAnsi" w:eastAsia="Trebuchet MS" w:hAnsiTheme="minorHAnsi" w:cstheme="minorHAnsi"/>
          <w:color w:val="002060"/>
          <w:sz w:val="24"/>
          <w:szCs w:val="24"/>
          <w:lang w:val="ro-RO"/>
        </w:rPr>
        <w:t>;</w:t>
      </w:r>
    </w:p>
    <w:p w14:paraId="2CA0D5DD" w14:textId="06E26F30" w:rsidR="00AA4AFF" w:rsidRPr="009878D4" w:rsidRDefault="00AA4AFF" w:rsidP="006B64F9">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Înlocuirea unuia dintre partenerii din proiect, cu condiția asigurării menținerii condițiilor de eligibilitate reglementate de Ghidul Solicitantului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în conformitate cu  documentele  subsecvente  emise  de  AM  în  vederea  implementării  proiectului, inclusiv a capacității </w:t>
      </w:r>
      <w:proofErr w:type="spellStart"/>
      <w:r w:rsidRPr="009878D4">
        <w:rPr>
          <w:rFonts w:asciiTheme="minorHAnsi" w:eastAsia="Trebuchet MS" w:hAnsiTheme="minorHAnsi" w:cstheme="minorHAnsi"/>
          <w:color w:val="002060"/>
          <w:sz w:val="24"/>
          <w:szCs w:val="24"/>
          <w:lang w:val="ro-RO"/>
        </w:rPr>
        <w:t>operaţionale</w:t>
      </w:r>
      <w:proofErr w:type="spellEnd"/>
      <w:r w:rsidRPr="009878D4">
        <w:rPr>
          <w:rFonts w:asciiTheme="minorHAnsi" w:eastAsia="Trebuchet MS" w:hAnsiTheme="minorHAnsi" w:cstheme="minorHAnsi"/>
          <w:color w:val="002060"/>
          <w:sz w:val="24"/>
          <w:szCs w:val="24"/>
          <w:lang w:val="ro-RO"/>
        </w:rPr>
        <w:t xml:space="preserve"> </w:t>
      </w:r>
      <w:proofErr w:type="spellStart"/>
      <w:r w:rsidRPr="009878D4">
        <w:rPr>
          <w:rFonts w:asciiTheme="minorHAnsi" w:eastAsia="Trebuchet MS" w:hAnsiTheme="minorHAnsi" w:cstheme="minorHAnsi"/>
          <w:color w:val="002060"/>
          <w:sz w:val="24"/>
          <w:szCs w:val="24"/>
          <w:lang w:val="ro-RO"/>
        </w:rPr>
        <w:t>şi</w:t>
      </w:r>
      <w:proofErr w:type="spellEnd"/>
      <w:r w:rsidRPr="009878D4">
        <w:rPr>
          <w:rFonts w:asciiTheme="minorHAnsi" w:eastAsia="Trebuchet MS" w:hAnsiTheme="minorHAnsi" w:cstheme="minorHAnsi"/>
          <w:color w:val="002060"/>
          <w:sz w:val="24"/>
          <w:szCs w:val="24"/>
          <w:lang w:val="ro-RO"/>
        </w:rPr>
        <w:t xml:space="preserve"> financiare</w:t>
      </w:r>
      <w:r w:rsidR="001151DF" w:rsidRPr="009878D4">
        <w:rPr>
          <w:rFonts w:asciiTheme="minorHAnsi" w:eastAsia="Trebuchet MS" w:hAnsiTheme="minorHAnsi" w:cstheme="minorHAnsi"/>
          <w:color w:val="002060"/>
          <w:sz w:val="24"/>
          <w:szCs w:val="24"/>
          <w:lang w:val="ro-RO"/>
        </w:rPr>
        <w:t>;</w:t>
      </w:r>
    </w:p>
    <w:p w14:paraId="5DF1C30F" w14:textId="4924B72B" w:rsidR="0084160F" w:rsidRPr="009878D4" w:rsidRDefault="00AA4AFF" w:rsidP="006B64F9">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Modificări ale anexei</w:t>
      </w:r>
      <w:r w:rsidR="008E7278" w:rsidRPr="009878D4">
        <w:rPr>
          <w:rFonts w:asciiTheme="minorHAnsi" w:eastAsia="Trebuchet MS" w:hAnsiTheme="minorHAnsi" w:cstheme="minorHAnsi"/>
          <w:color w:val="002060"/>
          <w:sz w:val="24"/>
          <w:szCs w:val="24"/>
          <w:lang w:val="ro-RO"/>
        </w:rPr>
        <w:t xml:space="preserve"> </w:t>
      </w:r>
      <w:r w:rsidR="00F919D6" w:rsidRPr="009878D4">
        <w:rPr>
          <w:rFonts w:asciiTheme="minorHAnsi" w:eastAsia="Trebuchet MS" w:hAnsiTheme="minorHAnsi" w:cstheme="minorHAnsi"/>
          <w:color w:val="002060"/>
          <w:sz w:val="24"/>
          <w:szCs w:val="24"/>
          <w:lang w:val="ro-RO"/>
        </w:rPr>
        <w:t>4</w:t>
      </w:r>
      <w:r w:rsidR="002F1050" w:rsidRPr="009878D4">
        <w:rPr>
          <w:rFonts w:asciiTheme="minorHAnsi" w:eastAsia="Trebuchet MS" w:hAnsiTheme="minorHAnsi" w:cstheme="minorHAnsi"/>
          <w:color w:val="002060"/>
          <w:sz w:val="24"/>
          <w:szCs w:val="24"/>
          <w:lang w:val="ro-RO"/>
        </w:rPr>
        <w:t xml:space="preserve"> </w:t>
      </w:r>
      <w:r w:rsidR="004E7F8C" w:rsidRPr="009878D4">
        <w:rPr>
          <w:rFonts w:asciiTheme="minorHAnsi" w:eastAsia="Trebuchet MS" w:hAnsiTheme="minorHAnsi" w:cstheme="minorHAnsi"/>
          <w:color w:val="002060"/>
          <w:sz w:val="24"/>
          <w:szCs w:val="24"/>
          <w:lang w:val="ro-RO"/>
        </w:rPr>
        <w:t xml:space="preserve">la contractul de </w:t>
      </w:r>
      <w:proofErr w:type="spellStart"/>
      <w:r w:rsidR="004E7F8C" w:rsidRPr="009878D4">
        <w:rPr>
          <w:rFonts w:asciiTheme="minorHAnsi" w:eastAsia="Trebuchet MS" w:hAnsiTheme="minorHAnsi" w:cstheme="minorHAnsi"/>
          <w:color w:val="002060"/>
          <w:sz w:val="24"/>
          <w:szCs w:val="24"/>
          <w:lang w:val="ro-RO"/>
        </w:rPr>
        <w:t>finantare</w:t>
      </w:r>
      <w:proofErr w:type="spellEnd"/>
      <w:r w:rsidR="004E7F8C"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z w:val="24"/>
          <w:szCs w:val="24"/>
          <w:lang w:val="ro-RO"/>
        </w:rPr>
        <w:t>- Acord</w:t>
      </w:r>
      <w:r w:rsidR="004E7F8C" w:rsidRPr="009878D4">
        <w:rPr>
          <w:rFonts w:asciiTheme="minorHAnsi" w:eastAsia="Trebuchet MS" w:hAnsiTheme="minorHAnsi" w:cstheme="minorHAnsi"/>
          <w:color w:val="002060"/>
          <w:sz w:val="24"/>
          <w:szCs w:val="24"/>
          <w:lang w:val="ro-RO"/>
        </w:rPr>
        <w:t xml:space="preserve"> de parteneriat</w:t>
      </w:r>
      <w:r w:rsidRPr="009878D4">
        <w:rPr>
          <w:rFonts w:asciiTheme="minorHAnsi" w:eastAsia="Trebuchet MS" w:hAnsiTheme="minorHAnsi" w:cstheme="minorHAnsi"/>
          <w:color w:val="002060"/>
          <w:sz w:val="24"/>
          <w:szCs w:val="24"/>
          <w:lang w:val="ro-RO"/>
        </w:rPr>
        <w:t xml:space="preserve">; </w:t>
      </w:r>
    </w:p>
    <w:p w14:paraId="6B097D5F" w14:textId="49B828B6" w:rsidR="000B3971" w:rsidRPr="009878D4" w:rsidRDefault="0099349E" w:rsidP="006B64F9">
      <w:pPr>
        <w:spacing w:before="60"/>
        <w:ind w:left="133" w:right="105"/>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154DFD" w:rsidRPr="009878D4">
        <w:rPr>
          <w:rFonts w:asciiTheme="minorHAnsi" w:eastAsia="Trebuchet MS" w:hAnsiTheme="minorHAnsi" w:cstheme="minorHAnsi"/>
          <w:color w:val="002060"/>
          <w:sz w:val="24"/>
          <w:szCs w:val="24"/>
          <w:lang w:val="ro-RO"/>
        </w:rPr>
        <w:t>2</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49"/>
          <w:sz w:val="24"/>
          <w:szCs w:val="24"/>
          <w:lang w:val="ro-RO"/>
        </w:rPr>
        <w:t xml:space="preserve"> </w:t>
      </w:r>
      <w:r w:rsidR="003B79CC" w:rsidRPr="009878D4">
        <w:rPr>
          <w:rFonts w:asciiTheme="minorHAnsi" w:eastAsia="Trebuchet MS" w:hAnsiTheme="minorHAnsi" w:cstheme="minorHAnsi"/>
          <w:color w:val="002060"/>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cazul</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2"/>
          <w:sz w:val="24"/>
          <w:szCs w:val="24"/>
          <w:lang w:val="ro-RO"/>
        </w:rPr>
        <w:t>O</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 xml:space="preserve">responsabil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solicită  clarific</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pacing w:val="1"/>
          <w:sz w:val="24"/>
          <w:szCs w:val="24"/>
          <w:lang w:val="ro-RO"/>
        </w:rPr>
        <w:t>r</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privire</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la</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modificarea </w:t>
      </w:r>
      <w:r w:rsidRPr="009878D4">
        <w:rPr>
          <w:rFonts w:asciiTheme="minorHAnsi" w:eastAsia="Trebuchet MS" w:hAnsiTheme="minorHAnsi" w:cstheme="minorHAnsi"/>
          <w:color w:val="002060"/>
          <w:sz w:val="24"/>
          <w:szCs w:val="24"/>
          <w:lang w:val="ro-RO"/>
        </w:rPr>
        <w:t>propusă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z w:val="24"/>
          <w:szCs w:val="24"/>
          <w:lang w:val="ro-RO"/>
        </w:rPr>
        <w:t>prin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act</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ad</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z w:val="24"/>
          <w:szCs w:val="24"/>
          <w:lang w:val="ro-RO"/>
        </w:rPr>
        <w:t>țional,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beneficiaru</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/liderul</w:t>
      </w:r>
      <w:r w:rsidRPr="009878D4">
        <w:rPr>
          <w:rFonts w:asciiTheme="minorHAnsi" w:eastAsia="Trebuchet MS" w:hAnsiTheme="minorHAnsi" w:cstheme="minorHAnsi"/>
          <w:color w:val="002060"/>
          <w:spacing w:val="1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are</w:t>
      </w:r>
      <w:r w:rsidRPr="009878D4">
        <w:rPr>
          <w:rFonts w:asciiTheme="minorHAnsi" w:eastAsia="Trebuchet MS" w:hAnsiTheme="minorHAnsi" w:cstheme="minorHAnsi"/>
          <w:color w:val="002060"/>
          <w:spacing w:val="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obligaţia</w:t>
      </w:r>
      <w:proofErr w:type="spellEnd"/>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să furnizeze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un </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pacing w:val="-1"/>
          <w:sz w:val="24"/>
          <w:szCs w:val="24"/>
          <w:lang w:val="ro-RO"/>
        </w:rPr>
        <w:t>spun</w:t>
      </w:r>
      <w:r w:rsidRPr="009878D4">
        <w:rPr>
          <w:rFonts w:asciiTheme="minorHAnsi" w:eastAsia="Trebuchet MS" w:hAnsiTheme="minorHAnsi" w:cstheme="minorHAnsi"/>
          <w:color w:val="002060"/>
          <w:sz w:val="24"/>
          <w:szCs w:val="24"/>
          <w:lang w:val="ro-RO"/>
        </w:rPr>
        <w:t>s</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terme</w:t>
      </w:r>
      <w:r w:rsidRPr="009878D4">
        <w:rPr>
          <w:rFonts w:asciiTheme="minorHAnsi" w:eastAsia="Trebuchet MS" w:hAnsiTheme="minorHAnsi" w:cstheme="minorHAnsi"/>
          <w:color w:val="002060"/>
          <w:sz w:val="24"/>
          <w:szCs w:val="24"/>
          <w:lang w:val="ro-RO"/>
        </w:rPr>
        <w:t>nul</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comunicat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pacing w:val="-1"/>
          <w:sz w:val="24"/>
          <w:szCs w:val="24"/>
          <w:lang w:val="ro-RO"/>
        </w:rPr>
        <w:t>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pacing w:val="2"/>
          <w:sz w:val="24"/>
          <w:szCs w:val="24"/>
          <w:lang w:val="ro-RO"/>
        </w:rPr>
        <w:t>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w w:val="103"/>
          <w:sz w:val="24"/>
          <w:szCs w:val="24"/>
          <w:lang w:val="ro-RO"/>
        </w:rPr>
        <w:t>responsabil.</w:t>
      </w:r>
    </w:p>
    <w:p w14:paraId="49C1AC98" w14:textId="5F7A12AB" w:rsidR="000B3971" w:rsidRPr="009878D4" w:rsidRDefault="0099349E" w:rsidP="006B64F9">
      <w:pPr>
        <w:spacing w:before="60"/>
        <w:ind w:left="133" w:right="105"/>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154DFD"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z w:val="24"/>
          <w:szCs w:val="24"/>
          <w:lang w:val="ro-RO"/>
        </w:rPr>
        <w:t>) Dac</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urm</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 xml:space="preserve">a  maxim </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2  (</w:t>
      </w:r>
      <w:r w:rsidR="003C436E" w:rsidRPr="009878D4">
        <w:rPr>
          <w:rFonts w:asciiTheme="minorHAnsi" w:eastAsia="Trebuchet MS" w:hAnsiTheme="minorHAnsi" w:cstheme="minorHAnsi"/>
          <w:color w:val="002060"/>
          <w:sz w:val="24"/>
          <w:szCs w:val="24"/>
          <w:lang w:val="ro-RO"/>
        </w:rPr>
        <w:t>două</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solicit</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3"/>
          <w:sz w:val="24"/>
          <w:szCs w:val="24"/>
          <w:lang w:val="ro-RO"/>
        </w:rPr>
        <w:t>d</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clarific</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 xml:space="preserve">ri, </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beneficiaru</w:t>
      </w:r>
      <w:r w:rsidRPr="009878D4">
        <w:rPr>
          <w:rFonts w:asciiTheme="minorHAnsi" w:eastAsia="Trebuchet MS" w:hAnsiTheme="minorHAnsi" w:cstheme="minorHAnsi"/>
          <w:color w:val="002060"/>
          <w:spacing w:val="-1"/>
          <w:sz w:val="24"/>
          <w:szCs w:val="24"/>
          <w:lang w:val="ro-RO"/>
        </w:rPr>
        <w:t>l</w:t>
      </w:r>
      <w:r w:rsidRPr="009878D4">
        <w:rPr>
          <w:rFonts w:asciiTheme="minorHAnsi" w:eastAsia="Trebuchet MS" w:hAnsiTheme="minorHAnsi" w:cstheme="minorHAnsi"/>
          <w:color w:val="002060"/>
          <w:sz w:val="24"/>
          <w:szCs w:val="24"/>
          <w:lang w:val="ro-RO"/>
        </w:rPr>
        <w:t xml:space="preserve">/liderul </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de </w:t>
      </w:r>
      <w:r w:rsidRPr="009878D4">
        <w:rPr>
          <w:rFonts w:asciiTheme="minorHAnsi" w:eastAsia="Trebuchet MS" w:hAnsiTheme="minorHAnsi" w:cstheme="minorHAnsi"/>
          <w:color w:val="002060"/>
          <w:spacing w:val="-1"/>
          <w:sz w:val="24"/>
          <w:szCs w:val="24"/>
          <w:lang w:val="ro-RO"/>
        </w:rPr>
        <w:t>par</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z w:val="24"/>
          <w:szCs w:val="24"/>
          <w:lang w:val="ro-RO"/>
        </w:rPr>
        <w:t>eneriat</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n</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transmite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3"/>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termenu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stabilit</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responsabi</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modificările/</w:t>
      </w:r>
      <w:proofErr w:type="spellStart"/>
      <w:r w:rsidRPr="009878D4">
        <w:rPr>
          <w:rFonts w:asciiTheme="minorHAnsi" w:eastAsia="Trebuchet MS" w:hAnsiTheme="minorHAnsi" w:cstheme="minorHAnsi"/>
          <w:color w:val="002060"/>
          <w:w w:val="103"/>
          <w:sz w:val="24"/>
          <w:szCs w:val="24"/>
          <w:lang w:val="ro-RO"/>
        </w:rPr>
        <w:t>informa</w:t>
      </w:r>
      <w:r w:rsidRPr="009878D4">
        <w:rPr>
          <w:rFonts w:asciiTheme="minorHAnsi" w:eastAsia="Trebuchet MS" w:hAnsiTheme="minorHAnsi" w:cstheme="minorHAnsi"/>
          <w:color w:val="002060"/>
          <w:spacing w:val="-3"/>
          <w:w w:val="103"/>
          <w:sz w:val="24"/>
          <w:szCs w:val="24"/>
          <w:lang w:val="ro-RO"/>
        </w:rPr>
        <w:t>ţ</w:t>
      </w:r>
      <w:r w:rsidRPr="009878D4">
        <w:rPr>
          <w:rFonts w:asciiTheme="minorHAnsi" w:eastAsia="Trebuchet MS" w:hAnsiTheme="minorHAnsi" w:cstheme="minorHAnsi"/>
          <w:color w:val="002060"/>
          <w:w w:val="103"/>
          <w:sz w:val="24"/>
          <w:szCs w:val="24"/>
          <w:lang w:val="ro-RO"/>
        </w:rPr>
        <w:t>iile</w:t>
      </w:r>
      <w:proofErr w:type="spellEnd"/>
      <w:r w:rsidRPr="009878D4">
        <w:rPr>
          <w:rFonts w:asciiTheme="minorHAnsi" w:eastAsia="Trebuchet MS" w:hAnsiTheme="minorHAnsi" w:cstheme="minorHAnsi"/>
          <w:color w:val="002060"/>
          <w:w w:val="103"/>
          <w:sz w:val="24"/>
          <w:szCs w:val="24"/>
          <w:lang w:val="ro-RO"/>
        </w:rPr>
        <w:t>/</w:t>
      </w:r>
      <w:r w:rsidRPr="009878D4">
        <w:rPr>
          <w:rFonts w:asciiTheme="minorHAnsi" w:eastAsia="Trebuchet MS" w:hAnsiTheme="minorHAnsi" w:cstheme="minorHAnsi"/>
          <w:color w:val="002060"/>
          <w:spacing w:val="-1"/>
          <w:sz w:val="24"/>
          <w:szCs w:val="24"/>
          <w:lang w:val="ro-RO"/>
        </w:rPr>
        <w:t>cla</w:t>
      </w:r>
      <w:r w:rsidRPr="009878D4">
        <w:rPr>
          <w:rFonts w:asciiTheme="minorHAnsi" w:eastAsia="Trebuchet MS" w:hAnsiTheme="minorHAnsi" w:cstheme="minorHAnsi"/>
          <w:color w:val="002060"/>
          <w:spacing w:val="-2"/>
          <w:sz w:val="24"/>
          <w:szCs w:val="24"/>
          <w:lang w:val="ro-RO"/>
        </w:rPr>
        <w:t>r</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f</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z w:val="24"/>
          <w:szCs w:val="24"/>
          <w:lang w:val="ro-RO"/>
        </w:rPr>
        <w:t>c</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rile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solicitate,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actul</w:t>
      </w:r>
      <w:r w:rsidRPr="009878D4">
        <w:rPr>
          <w:rFonts w:asciiTheme="minorHAnsi" w:eastAsia="Trebuchet MS" w:hAnsiTheme="minorHAnsi" w:cstheme="minorHAnsi"/>
          <w:color w:val="002060"/>
          <w:spacing w:val="16"/>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adi</w:t>
      </w:r>
      <w:r w:rsidRPr="009878D4">
        <w:rPr>
          <w:rFonts w:asciiTheme="minorHAnsi" w:eastAsia="Trebuchet MS" w:hAnsiTheme="minorHAnsi" w:cstheme="minorHAnsi"/>
          <w:color w:val="002060"/>
          <w:spacing w:val="-3"/>
          <w:sz w:val="24"/>
          <w:szCs w:val="24"/>
          <w:lang w:val="ro-RO"/>
        </w:rPr>
        <w:t>ţ</w:t>
      </w:r>
      <w:r w:rsidRPr="009878D4">
        <w:rPr>
          <w:rFonts w:asciiTheme="minorHAnsi" w:eastAsia="Trebuchet MS" w:hAnsiTheme="minorHAnsi" w:cstheme="minorHAnsi"/>
          <w:color w:val="002060"/>
          <w:sz w:val="24"/>
          <w:szCs w:val="24"/>
          <w:lang w:val="ro-RO"/>
        </w:rPr>
        <w:t>ional</w:t>
      </w:r>
      <w:proofErr w:type="spellEnd"/>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se</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respinge</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drept.</w:t>
      </w:r>
    </w:p>
    <w:p w14:paraId="46CD973F" w14:textId="77777777" w:rsidR="008D55CA" w:rsidRPr="009878D4" w:rsidRDefault="0099349E" w:rsidP="006B64F9">
      <w:pPr>
        <w:spacing w:before="60"/>
        <w:ind w:left="133" w:right="105"/>
        <w:jc w:val="both"/>
        <w:rPr>
          <w:rFonts w:asciiTheme="minorHAnsi" w:eastAsia="Trebuchet MS" w:hAnsiTheme="minorHAnsi" w:cstheme="minorHAnsi"/>
          <w:color w:val="002060"/>
          <w:w w:val="103"/>
          <w:sz w:val="24"/>
          <w:szCs w:val="24"/>
          <w:lang w:val="ro-RO"/>
        </w:rPr>
      </w:pPr>
      <w:r w:rsidRPr="009878D4">
        <w:rPr>
          <w:rFonts w:asciiTheme="minorHAnsi" w:eastAsia="Trebuchet MS" w:hAnsiTheme="minorHAnsi" w:cstheme="minorHAnsi"/>
          <w:color w:val="002060"/>
          <w:sz w:val="24"/>
          <w:szCs w:val="24"/>
          <w:lang w:val="ro-RO"/>
        </w:rPr>
        <w:t>(</w:t>
      </w:r>
      <w:r w:rsidR="00154DFD" w:rsidRPr="009878D4">
        <w:rPr>
          <w:rFonts w:asciiTheme="minorHAnsi" w:eastAsia="Trebuchet MS" w:hAnsiTheme="minorHAnsi" w:cstheme="minorHAnsi"/>
          <w:color w:val="002060"/>
          <w:sz w:val="24"/>
          <w:szCs w:val="24"/>
          <w:lang w:val="ro-RO"/>
        </w:rPr>
        <w:t>4</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2"/>
          <w:sz w:val="24"/>
          <w:szCs w:val="24"/>
          <w:lang w:val="ro-RO"/>
        </w:rPr>
        <w:t>O</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z w:val="24"/>
          <w:szCs w:val="24"/>
          <w:lang w:val="ro-RO"/>
        </w:rPr>
        <w:t>responsabil</w:t>
      </w:r>
      <w:r w:rsidRPr="009878D4">
        <w:rPr>
          <w:rFonts w:asciiTheme="minorHAnsi" w:eastAsia="Trebuchet MS" w:hAnsiTheme="minorHAnsi" w:cstheme="minorHAnsi"/>
          <w:color w:val="002060"/>
          <w:spacing w:val="23"/>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rezerv</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16"/>
          <w:sz w:val="24"/>
          <w:szCs w:val="24"/>
          <w:lang w:val="ro-RO"/>
        </w:rPr>
        <w:t xml:space="preserve"> </w:t>
      </w:r>
      <w:r w:rsidRPr="009878D4">
        <w:rPr>
          <w:rFonts w:asciiTheme="minorHAnsi" w:eastAsia="Trebuchet MS" w:hAnsiTheme="minorHAnsi" w:cstheme="minorHAnsi"/>
          <w:color w:val="002060"/>
          <w:spacing w:val="-1"/>
          <w:sz w:val="24"/>
          <w:szCs w:val="24"/>
          <w:lang w:val="ro-RO"/>
        </w:rPr>
        <w:t>dreptu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declara</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neeligibile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cheltuielil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efectuate </w:t>
      </w:r>
      <w:r w:rsidRPr="009878D4">
        <w:rPr>
          <w:rFonts w:asciiTheme="minorHAnsi" w:eastAsia="Trebuchet MS" w:hAnsiTheme="minorHAnsi" w:cstheme="minorHAnsi"/>
          <w:color w:val="002060"/>
          <w:sz w:val="24"/>
          <w:szCs w:val="24"/>
          <w:lang w:val="ro-RO"/>
        </w:rPr>
        <w:t>cu</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nerespectare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pacing w:val="-1"/>
          <w:sz w:val="24"/>
          <w:szCs w:val="24"/>
          <w:lang w:val="ro-RO"/>
        </w:rPr>
        <w:t>prevederilo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legal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pacing w:val="-1"/>
          <w:sz w:val="24"/>
          <w:szCs w:val="24"/>
          <w:lang w:val="ro-RO"/>
        </w:rPr>
        <w:t>plicabil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pacing w:val="-2"/>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aplica</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corec</w:t>
      </w:r>
      <w:r w:rsidRPr="009878D4">
        <w:rPr>
          <w:rFonts w:asciiTheme="minorHAnsi" w:eastAsia="Trebuchet MS" w:hAnsiTheme="minorHAnsi" w:cstheme="minorHAnsi"/>
          <w:color w:val="002060"/>
          <w:spacing w:val="-3"/>
          <w:sz w:val="24"/>
          <w:szCs w:val="24"/>
          <w:lang w:val="ro-RO"/>
        </w:rPr>
        <w:t>ţ</w:t>
      </w:r>
      <w:r w:rsidRPr="009878D4">
        <w:rPr>
          <w:rFonts w:asciiTheme="minorHAnsi" w:eastAsia="Trebuchet MS" w:hAnsiTheme="minorHAnsi" w:cstheme="minorHAnsi"/>
          <w:color w:val="002060"/>
          <w:spacing w:val="1"/>
          <w:sz w:val="24"/>
          <w:szCs w:val="24"/>
          <w:lang w:val="ro-RO"/>
        </w:rPr>
        <w:t>i</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financiar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 xml:space="preserve">a </w:t>
      </w:r>
      <w:r w:rsidRPr="009878D4">
        <w:rPr>
          <w:rFonts w:asciiTheme="minorHAnsi" w:eastAsia="Trebuchet MS" w:hAnsiTheme="minorHAnsi" w:cstheme="minorHAnsi"/>
          <w:color w:val="002060"/>
          <w:w w:val="103"/>
          <w:sz w:val="24"/>
          <w:szCs w:val="24"/>
          <w:lang w:val="ro-RO"/>
        </w:rPr>
        <w:t xml:space="preserve">urmare a </w:t>
      </w:r>
      <w:r w:rsidRPr="009878D4">
        <w:rPr>
          <w:rFonts w:asciiTheme="minorHAnsi" w:eastAsia="Trebuchet MS" w:hAnsiTheme="minorHAnsi" w:cstheme="minorHAnsi"/>
          <w:color w:val="002060"/>
          <w:sz w:val="24"/>
          <w:szCs w:val="24"/>
          <w:lang w:val="ro-RO"/>
        </w:rPr>
        <w:t>verific</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rii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3"/>
          <w:sz w:val="24"/>
          <w:szCs w:val="24"/>
          <w:lang w:val="ro-RO"/>
        </w:rPr>
        <w:t>c</w:t>
      </w:r>
      <w:r w:rsidRPr="009878D4">
        <w:rPr>
          <w:rFonts w:asciiTheme="minorHAnsi" w:eastAsia="Trebuchet MS" w:hAnsiTheme="minorHAnsi" w:cstheme="minorHAnsi"/>
          <w:color w:val="002060"/>
          <w:spacing w:val="-1"/>
          <w:sz w:val="24"/>
          <w:szCs w:val="24"/>
          <w:lang w:val="ro-RO"/>
        </w:rPr>
        <w:t>ererilo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pacing w:val="-1"/>
          <w:sz w:val="24"/>
          <w:szCs w:val="24"/>
          <w:lang w:val="ro-RO"/>
        </w:rPr>
        <w:t>rambursare</w:t>
      </w:r>
      <w:r w:rsidRPr="009878D4">
        <w:rPr>
          <w:rFonts w:asciiTheme="minorHAnsi" w:eastAsia="Trebuchet MS" w:hAnsiTheme="minorHAnsi" w:cstheme="minorHAnsi"/>
          <w:color w:val="002060"/>
          <w:sz w:val="24"/>
          <w:szCs w:val="24"/>
          <w:lang w:val="ro-RO"/>
        </w:rPr>
        <w:t>/plată,</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9"/>
          <w:sz w:val="24"/>
          <w:szCs w:val="24"/>
          <w:lang w:val="ro-RO"/>
        </w:rPr>
        <w:t xml:space="preserve"> </w:t>
      </w:r>
      <w:proofErr w:type="spellStart"/>
      <w:r w:rsidRPr="009878D4">
        <w:rPr>
          <w:rFonts w:asciiTheme="minorHAnsi" w:eastAsia="Trebuchet MS" w:hAnsiTheme="minorHAnsi" w:cstheme="minorHAnsi"/>
          <w:color w:val="002060"/>
          <w:sz w:val="24"/>
          <w:szCs w:val="24"/>
          <w:lang w:val="ro-RO"/>
        </w:rPr>
        <w:t>situaţia</w:t>
      </w:r>
      <w:proofErr w:type="spellEnd"/>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nedetectări</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17"/>
          <w:sz w:val="24"/>
          <w:szCs w:val="24"/>
          <w:lang w:val="ro-RO"/>
        </w:rPr>
        <w:t xml:space="preserve"> </w:t>
      </w:r>
      <w:r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
          <w:w w:val="103"/>
          <w:sz w:val="24"/>
          <w:szCs w:val="24"/>
          <w:lang w:val="ro-RO"/>
        </w:rPr>
        <w:t xml:space="preserve">OI </w:t>
      </w:r>
      <w:r w:rsidRPr="009878D4">
        <w:rPr>
          <w:rFonts w:asciiTheme="minorHAnsi" w:eastAsia="Trebuchet MS" w:hAnsiTheme="minorHAnsi" w:cstheme="minorHAnsi"/>
          <w:color w:val="002060"/>
          <w:spacing w:val="-1"/>
          <w:sz w:val="24"/>
          <w:szCs w:val="24"/>
          <w:lang w:val="ro-RO"/>
        </w:rPr>
        <w:t>responsabi</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nec</w:t>
      </w:r>
      <w:r w:rsidRPr="009878D4">
        <w:rPr>
          <w:rFonts w:asciiTheme="minorHAnsi" w:eastAsia="Trebuchet MS" w:hAnsiTheme="minorHAnsi" w:cstheme="minorHAnsi"/>
          <w:color w:val="002060"/>
          <w:spacing w:val="-1"/>
          <w:sz w:val="24"/>
          <w:szCs w:val="24"/>
          <w:lang w:val="ro-RO"/>
        </w:rPr>
        <w:t>on</w:t>
      </w:r>
      <w:r w:rsidRPr="009878D4">
        <w:rPr>
          <w:rFonts w:asciiTheme="minorHAnsi" w:eastAsia="Trebuchet MS" w:hAnsiTheme="minorHAnsi" w:cstheme="minorHAnsi"/>
          <w:color w:val="002060"/>
          <w:sz w:val="24"/>
          <w:szCs w:val="24"/>
          <w:lang w:val="ro-RO"/>
        </w:rPr>
        <w:t>formităţilor</w:t>
      </w:r>
      <w:proofErr w:type="spellEnd"/>
      <w:r w:rsidRPr="009878D4">
        <w:rPr>
          <w:rFonts w:asciiTheme="minorHAnsi" w:eastAsia="Trebuchet MS" w:hAnsiTheme="minorHAnsi" w:cstheme="minorHAnsi"/>
          <w:color w:val="002060"/>
          <w:spacing w:val="48"/>
          <w:sz w:val="24"/>
          <w:szCs w:val="24"/>
          <w:lang w:val="ro-RO"/>
        </w:rPr>
        <w:t xml:space="preserve"> </w:t>
      </w:r>
      <w:r w:rsidRPr="009878D4">
        <w:rPr>
          <w:rFonts w:asciiTheme="minorHAnsi" w:eastAsia="Trebuchet MS" w:hAnsiTheme="minorHAnsi" w:cstheme="minorHAnsi"/>
          <w:color w:val="002060"/>
          <w:sz w:val="24"/>
          <w:szCs w:val="24"/>
          <w:lang w:val="ro-RO"/>
        </w:rPr>
        <w:t>intervenite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ulterior</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încheierii</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actelor</w:t>
      </w:r>
      <w:r w:rsidRPr="009878D4">
        <w:rPr>
          <w:rFonts w:asciiTheme="minorHAnsi" w:eastAsia="Trebuchet MS" w:hAnsiTheme="minorHAnsi" w:cstheme="minorHAnsi"/>
          <w:color w:val="002060"/>
          <w:spacing w:val="14"/>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adi</w:t>
      </w:r>
      <w:r w:rsidRPr="009878D4">
        <w:rPr>
          <w:rFonts w:asciiTheme="minorHAnsi" w:eastAsia="Trebuchet MS" w:hAnsiTheme="minorHAnsi" w:cstheme="minorHAnsi"/>
          <w:color w:val="002060"/>
          <w:sz w:val="24"/>
          <w:szCs w:val="24"/>
          <w:lang w:val="ro-RO"/>
        </w:rPr>
        <w:t>ţionale</w:t>
      </w:r>
      <w:proofErr w:type="spellEnd"/>
      <w:r w:rsidR="005B553A" w:rsidRPr="009878D4">
        <w:rPr>
          <w:rFonts w:asciiTheme="minorHAnsi" w:eastAsia="Trebuchet MS" w:hAnsiTheme="minorHAnsi" w:cstheme="minorHAnsi"/>
          <w:color w:val="002060"/>
          <w:sz w:val="24"/>
          <w:szCs w:val="24"/>
          <w:lang w:val="ro-RO"/>
        </w:rPr>
        <w:t>/aprobării notificări</w:t>
      </w:r>
      <w:r w:rsidR="00D3130B"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 xml:space="preserve">la </w:t>
      </w:r>
      <w:r w:rsidRPr="009878D4">
        <w:rPr>
          <w:rFonts w:asciiTheme="minorHAnsi" w:eastAsia="Trebuchet MS" w:hAnsiTheme="minorHAnsi" w:cstheme="minorHAnsi"/>
          <w:color w:val="002060"/>
          <w:w w:val="103"/>
          <w:sz w:val="24"/>
          <w:szCs w:val="24"/>
          <w:lang w:val="ro-RO"/>
        </w:rPr>
        <w:t>Contract</w:t>
      </w:r>
      <w:r w:rsidR="00724027" w:rsidRPr="009878D4">
        <w:rPr>
          <w:rFonts w:asciiTheme="minorHAnsi" w:eastAsia="Trebuchet MS" w:hAnsiTheme="minorHAnsi" w:cstheme="minorHAnsi"/>
          <w:color w:val="002060"/>
          <w:w w:val="103"/>
          <w:sz w:val="24"/>
          <w:szCs w:val="24"/>
          <w:lang w:val="ro-RO"/>
        </w:rPr>
        <w:t>.</w:t>
      </w:r>
    </w:p>
    <w:p w14:paraId="1FB0BB8E" w14:textId="79C79141" w:rsidR="00794FBB" w:rsidRPr="009878D4" w:rsidRDefault="00AE69E4" w:rsidP="006B64F9">
      <w:pPr>
        <w:spacing w:before="60"/>
        <w:jc w:val="both"/>
        <w:rPr>
          <w:rFonts w:asciiTheme="minorHAnsi" w:hAnsiTheme="minorHAnsi" w:cstheme="minorHAnsi"/>
          <w:color w:val="002060"/>
          <w:sz w:val="24"/>
          <w:szCs w:val="24"/>
          <w:lang w:val="ro-RO"/>
        </w:rPr>
      </w:pPr>
      <w:r w:rsidRPr="009878D4">
        <w:rPr>
          <w:rFonts w:asciiTheme="minorHAnsi" w:eastAsia="Trebuchet MS" w:hAnsiTheme="minorHAnsi" w:cstheme="minorHAnsi"/>
          <w:b/>
          <w:color w:val="002060"/>
          <w:spacing w:val="-4"/>
          <w:sz w:val="24"/>
          <w:szCs w:val="24"/>
          <w:lang w:val="ro-RO"/>
        </w:rPr>
        <w:t>A</w:t>
      </w:r>
      <w:r w:rsidRPr="009878D4">
        <w:rPr>
          <w:rFonts w:asciiTheme="minorHAnsi" w:eastAsia="Trebuchet MS" w:hAnsiTheme="minorHAnsi" w:cstheme="minorHAnsi"/>
          <w:b/>
          <w:color w:val="002060"/>
          <w:spacing w:val="3"/>
          <w:sz w:val="24"/>
          <w:szCs w:val="24"/>
          <w:lang w:val="ro-RO"/>
        </w:rPr>
        <w:t>r</w:t>
      </w:r>
      <w:r w:rsidRPr="009878D4">
        <w:rPr>
          <w:rFonts w:asciiTheme="minorHAnsi" w:eastAsia="Trebuchet MS" w:hAnsiTheme="minorHAnsi" w:cstheme="minorHAnsi"/>
          <w:b/>
          <w:color w:val="002060"/>
          <w:sz w:val="24"/>
          <w:szCs w:val="24"/>
          <w:lang w:val="ro-RO"/>
        </w:rPr>
        <w:t>t.</w:t>
      </w:r>
      <w:r w:rsidRPr="009878D4">
        <w:rPr>
          <w:rFonts w:asciiTheme="minorHAnsi" w:eastAsia="Trebuchet MS" w:hAnsiTheme="minorHAnsi" w:cstheme="minorHAnsi"/>
          <w:b/>
          <w:color w:val="002060"/>
          <w:spacing w:val="13"/>
          <w:sz w:val="24"/>
          <w:szCs w:val="24"/>
          <w:lang w:val="ro-RO"/>
        </w:rPr>
        <w:t xml:space="preserve"> </w:t>
      </w:r>
      <w:r w:rsidR="009C7C7B" w:rsidRPr="009878D4">
        <w:rPr>
          <w:rFonts w:asciiTheme="minorHAnsi" w:eastAsia="Trebuchet MS" w:hAnsiTheme="minorHAnsi" w:cstheme="minorHAnsi"/>
          <w:b/>
          <w:color w:val="002060"/>
          <w:sz w:val="24"/>
          <w:szCs w:val="24"/>
          <w:lang w:val="ro-RO"/>
        </w:rPr>
        <w:t>5</w:t>
      </w:r>
      <w:r w:rsidRPr="009878D4">
        <w:rPr>
          <w:rFonts w:asciiTheme="minorHAnsi" w:eastAsia="Trebuchet MS" w:hAnsiTheme="minorHAnsi" w:cstheme="minorHAnsi"/>
          <w:b/>
          <w:color w:val="002060"/>
          <w:sz w:val="24"/>
          <w:szCs w:val="24"/>
          <w:lang w:val="ro-RO"/>
        </w:rPr>
        <w:t xml:space="preserve">  </w:t>
      </w:r>
      <w:r w:rsidR="00794FBB" w:rsidRPr="009878D4">
        <w:rPr>
          <w:rFonts w:asciiTheme="minorHAnsi" w:hAnsiTheme="minorHAnsi" w:cstheme="minorHAnsi"/>
          <w:b/>
          <w:bCs/>
          <w:color w:val="002060"/>
          <w:sz w:val="24"/>
          <w:szCs w:val="24"/>
          <w:lang w:val="ro-RO"/>
        </w:rPr>
        <w:t xml:space="preserve">Monitorizare </w:t>
      </w:r>
      <w:proofErr w:type="spellStart"/>
      <w:r w:rsidR="00794FBB" w:rsidRPr="009878D4">
        <w:rPr>
          <w:rFonts w:asciiTheme="minorHAnsi" w:hAnsiTheme="minorHAnsi" w:cstheme="minorHAnsi"/>
          <w:b/>
          <w:bCs/>
          <w:color w:val="002060"/>
          <w:sz w:val="24"/>
          <w:szCs w:val="24"/>
          <w:lang w:val="ro-RO"/>
        </w:rPr>
        <w:t>şi</w:t>
      </w:r>
      <w:proofErr w:type="spellEnd"/>
      <w:r w:rsidR="00794FBB" w:rsidRPr="009878D4">
        <w:rPr>
          <w:rFonts w:asciiTheme="minorHAnsi" w:hAnsiTheme="minorHAnsi" w:cstheme="minorHAnsi"/>
          <w:b/>
          <w:bCs/>
          <w:color w:val="002060"/>
          <w:sz w:val="24"/>
          <w:szCs w:val="24"/>
          <w:lang w:val="ro-RO"/>
        </w:rPr>
        <w:t xml:space="preserve"> raportare</w:t>
      </w:r>
    </w:p>
    <w:p w14:paraId="43F140E0" w14:textId="5B90ECC7" w:rsidR="003D7FC0" w:rsidRPr="009878D4" w:rsidRDefault="00AA06B0" w:rsidP="006B64F9">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878D4">
        <w:rPr>
          <w:rFonts w:asciiTheme="minorHAnsi" w:hAnsiTheme="minorHAnsi" w:cstheme="minorHAnsi"/>
          <w:color w:val="002060"/>
          <w:sz w:val="24"/>
          <w:szCs w:val="24"/>
          <w:lang w:val="ro-RO"/>
        </w:rPr>
        <w:lastRenderedPageBreak/>
        <w:t>În completarea dispozițiilor a</w:t>
      </w:r>
      <w:r w:rsidR="00794FBB" w:rsidRPr="009878D4">
        <w:rPr>
          <w:rFonts w:asciiTheme="minorHAnsi" w:hAnsiTheme="minorHAnsi" w:cstheme="minorHAnsi"/>
          <w:color w:val="002060"/>
          <w:sz w:val="24"/>
          <w:szCs w:val="24"/>
          <w:lang w:val="ro-RO"/>
        </w:rPr>
        <w:t>rt.13</w:t>
      </w:r>
      <w:r w:rsidR="00DE4BF1" w:rsidRPr="009878D4">
        <w:rPr>
          <w:rFonts w:asciiTheme="minorHAnsi" w:hAnsiTheme="minorHAnsi" w:cstheme="minorHAnsi"/>
          <w:color w:val="002060"/>
          <w:sz w:val="24"/>
          <w:szCs w:val="24"/>
          <w:lang w:val="ro-RO"/>
        </w:rPr>
        <w:t xml:space="preserve"> alin</w:t>
      </w:r>
      <w:r w:rsidRPr="009878D4">
        <w:rPr>
          <w:rFonts w:asciiTheme="minorHAnsi" w:hAnsiTheme="minorHAnsi" w:cstheme="minorHAnsi"/>
          <w:color w:val="002060"/>
          <w:sz w:val="24"/>
          <w:szCs w:val="24"/>
          <w:lang w:val="ro-RO"/>
        </w:rPr>
        <w:t>.</w:t>
      </w:r>
      <w:r w:rsidR="00DE4BF1" w:rsidRPr="009878D4">
        <w:rPr>
          <w:rFonts w:asciiTheme="minorHAnsi" w:hAnsiTheme="minorHAnsi" w:cstheme="minorHAnsi"/>
          <w:color w:val="002060"/>
          <w:sz w:val="24"/>
          <w:szCs w:val="24"/>
          <w:lang w:val="ro-RO"/>
        </w:rPr>
        <w:t xml:space="preserve"> (13) litera f) </w:t>
      </w:r>
      <w:r w:rsidR="00794FBB" w:rsidRPr="009878D4">
        <w:rPr>
          <w:rFonts w:asciiTheme="minorHAnsi" w:hAnsiTheme="minorHAnsi" w:cstheme="minorHAnsi"/>
          <w:color w:val="002060"/>
          <w:sz w:val="24"/>
          <w:szCs w:val="24"/>
          <w:lang w:val="ro-RO"/>
        </w:rPr>
        <w:t xml:space="preserve">din Contractul de finanțare </w:t>
      </w:r>
      <w:r w:rsidRPr="009878D4">
        <w:rPr>
          <w:rFonts w:asciiTheme="minorHAnsi" w:hAnsiTheme="minorHAnsi" w:cstheme="minorHAnsi"/>
          <w:color w:val="002060"/>
          <w:sz w:val="24"/>
          <w:szCs w:val="24"/>
          <w:lang w:val="ro-RO"/>
        </w:rPr>
        <w:t xml:space="preserve">– Condiții generale </w:t>
      </w:r>
      <w:r w:rsidRPr="009878D4">
        <w:rPr>
          <w:rFonts w:asciiTheme="minorHAnsi" w:eastAsia="Trebuchet MS" w:hAnsiTheme="minorHAnsi" w:cstheme="minorHAnsi"/>
          <w:color w:val="002060"/>
          <w:sz w:val="24"/>
          <w:szCs w:val="24"/>
          <w:lang w:val="ro-RO"/>
        </w:rPr>
        <w:t>vor fi luate în considerare</w:t>
      </w:r>
      <w:r w:rsidR="003D7FC0" w:rsidRPr="009878D4">
        <w:rPr>
          <w:rFonts w:asciiTheme="minorHAnsi" w:eastAsia="Trebuchet MS" w:hAnsiTheme="minorHAnsi" w:cstheme="minorHAnsi"/>
          <w:color w:val="002060"/>
          <w:sz w:val="24"/>
          <w:szCs w:val="24"/>
          <w:lang w:val="ro-RO"/>
        </w:rPr>
        <w:t xml:space="preserve"> următoarele prevederi</w:t>
      </w:r>
      <w:r w:rsidR="00794FBB" w:rsidRPr="009878D4">
        <w:rPr>
          <w:rFonts w:asciiTheme="minorHAnsi" w:hAnsiTheme="minorHAnsi" w:cstheme="minorHAnsi"/>
          <w:color w:val="002060"/>
          <w:sz w:val="24"/>
          <w:szCs w:val="24"/>
          <w:lang w:val="ro-RO"/>
        </w:rPr>
        <w:t>:</w:t>
      </w:r>
      <w:r w:rsidR="00DD3C0F" w:rsidRPr="009878D4">
        <w:rPr>
          <w:rFonts w:asciiTheme="minorHAnsi" w:hAnsiTheme="minorHAnsi" w:cstheme="minorHAnsi"/>
          <w:color w:val="002060"/>
          <w:sz w:val="24"/>
          <w:szCs w:val="24"/>
          <w:lang w:val="ro-RO"/>
        </w:rPr>
        <w:t xml:space="preserve"> </w:t>
      </w:r>
    </w:p>
    <w:p w14:paraId="1952B555" w14:textId="46DE3A49" w:rsidR="003D7FC0" w:rsidRPr="009878D4" w:rsidRDefault="003D7FC0" w:rsidP="006B64F9">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878D4">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9878D4">
        <w:rPr>
          <w:rFonts w:asciiTheme="minorHAnsi" w:hAnsiTheme="minorHAnsi" w:cstheme="minorHAnsi"/>
          <w:color w:val="002060"/>
          <w:sz w:val="24"/>
          <w:szCs w:val="24"/>
          <w:lang w:val="ro-RO"/>
        </w:rPr>
        <w:t>,</w:t>
      </w:r>
      <w:r w:rsidRPr="009878D4">
        <w:rPr>
          <w:rFonts w:asciiTheme="minorHAnsi" w:hAnsiTheme="minorHAnsi" w:cstheme="minorHAnsi"/>
          <w:color w:val="002060"/>
          <w:sz w:val="24"/>
          <w:szCs w:val="24"/>
          <w:lang w:val="ro-RO"/>
        </w:rPr>
        <w:t xml:space="preserve"> după cum urmează: </w:t>
      </w:r>
    </w:p>
    <w:p w14:paraId="15033D32" w14:textId="745E65B2" w:rsidR="003D7FC0" w:rsidRPr="009878D4" w:rsidRDefault="003D7FC0" w:rsidP="006B64F9">
      <w:pPr>
        <w:spacing w:before="60"/>
        <w:ind w:left="75"/>
        <w:jc w:val="both"/>
        <w:rPr>
          <w:rFonts w:asciiTheme="minorHAnsi" w:hAnsiTheme="minorHAnsi" w:cstheme="minorHAnsi"/>
          <w:color w:val="002060"/>
          <w:sz w:val="24"/>
          <w:szCs w:val="24"/>
          <w:lang w:val="ro-RO"/>
        </w:rPr>
      </w:pPr>
      <w:r w:rsidRPr="009878D4">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9878D4" w:rsidRDefault="003D7FC0" w:rsidP="006B64F9">
      <w:pPr>
        <w:spacing w:before="60"/>
        <w:jc w:val="both"/>
        <w:rPr>
          <w:rFonts w:asciiTheme="minorHAnsi" w:hAnsiTheme="minorHAnsi" w:cstheme="minorHAnsi"/>
          <w:color w:val="002060"/>
          <w:sz w:val="24"/>
          <w:szCs w:val="24"/>
          <w:lang w:val="ro-RO"/>
        </w:rPr>
      </w:pPr>
      <w:r w:rsidRPr="009878D4">
        <w:rPr>
          <w:rFonts w:asciiTheme="minorHAnsi" w:hAnsiTheme="minorHAnsi" w:cstheme="minorHAnsi"/>
          <w:color w:val="002060"/>
          <w:sz w:val="24"/>
          <w:szCs w:val="24"/>
          <w:lang w:val="ro-RO"/>
        </w:rPr>
        <w:t xml:space="preserve">b) </w:t>
      </w:r>
      <w:r w:rsidR="00136FEA" w:rsidRPr="009878D4">
        <w:rPr>
          <w:rFonts w:asciiTheme="minorHAnsi" w:hAnsiTheme="minorHAnsi" w:cstheme="minorHAnsi"/>
          <w:color w:val="002060"/>
          <w:sz w:val="24"/>
          <w:szCs w:val="24"/>
          <w:lang w:val="ro-RO"/>
        </w:rPr>
        <w:t xml:space="preserve">AM </w:t>
      </w:r>
      <w:r w:rsidRPr="009878D4">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w:t>
      </w:r>
      <w:proofErr w:type="spellStart"/>
      <w:r w:rsidRPr="009878D4">
        <w:rPr>
          <w:rFonts w:asciiTheme="minorHAnsi" w:hAnsiTheme="minorHAnsi" w:cstheme="minorHAnsi"/>
          <w:color w:val="002060"/>
          <w:sz w:val="24"/>
          <w:szCs w:val="24"/>
          <w:lang w:val="ro-RO"/>
        </w:rPr>
        <w:t>indeplinirea</w:t>
      </w:r>
      <w:proofErr w:type="spellEnd"/>
      <w:r w:rsidRPr="009878D4">
        <w:rPr>
          <w:rFonts w:asciiTheme="minorHAnsi" w:hAnsiTheme="minorHAnsi" w:cstheme="minorHAnsi"/>
          <w:color w:val="002060"/>
          <w:sz w:val="24"/>
          <w:szCs w:val="24"/>
          <w:lang w:val="ro-RO"/>
        </w:rPr>
        <w:t xml:space="preserve"> indicatorului de etapă nerealizat și noul termen pentru </w:t>
      </w:r>
      <w:r w:rsidR="00116101" w:rsidRPr="009878D4">
        <w:rPr>
          <w:rFonts w:asciiTheme="minorHAnsi" w:hAnsiTheme="minorHAnsi" w:cstheme="minorHAnsi"/>
          <w:color w:val="002060"/>
          <w:sz w:val="24"/>
          <w:szCs w:val="24"/>
          <w:lang w:val="ro-RO"/>
        </w:rPr>
        <w:t>î</w:t>
      </w:r>
      <w:r w:rsidRPr="009878D4">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9878D4" w:rsidRDefault="00DE4BF1" w:rsidP="006B64F9">
      <w:pPr>
        <w:spacing w:before="60"/>
        <w:ind w:right="113"/>
        <w:jc w:val="both"/>
        <w:rPr>
          <w:rFonts w:asciiTheme="minorHAnsi" w:eastAsia="Trebuchet MS"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w:t>
      </w:r>
      <w:r w:rsidR="00116101"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z w:val="24"/>
          <w:szCs w:val="24"/>
          <w:lang w:val="ro-RO"/>
        </w:rPr>
        <w:t>)</w:t>
      </w:r>
      <w:r w:rsidR="003C436E"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9878D4">
        <w:rPr>
          <w:rFonts w:asciiTheme="minorHAnsi" w:eastAsia="Trebuchet MS" w:hAnsiTheme="minorHAnsi" w:cstheme="minorHAnsi"/>
          <w:color w:val="002060"/>
          <w:sz w:val="24"/>
          <w:szCs w:val="24"/>
          <w:lang w:val="ro-RO"/>
        </w:rPr>
        <w:t xml:space="preserve"> – Condiții generale</w:t>
      </w:r>
      <w:r w:rsidRPr="009878D4">
        <w:rPr>
          <w:rFonts w:asciiTheme="minorHAnsi" w:eastAsia="Trebuchet MS" w:hAnsiTheme="minorHAnsi" w:cstheme="minorHAnsi"/>
          <w:color w:val="002060"/>
          <w:sz w:val="24"/>
          <w:szCs w:val="24"/>
          <w:lang w:val="ro-RO"/>
        </w:rPr>
        <w:t xml:space="preserve"> pot fi aplicate de </w:t>
      </w:r>
      <w:proofErr w:type="spellStart"/>
      <w:r w:rsidRPr="009878D4">
        <w:rPr>
          <w:rFonts w:asciiTheme="minorHAnsi" w:eastAsia="Trebuchet MS" w:hAnsiTheme="minorHAnsi" w:cstheme="minorHAnsi"/>
          <w:color w:val="002060"/>
          <w:sz w:val="24"/>
          <w:szCs w:val="24"/>
          <w:lang w:val="ro-RO"/>
        </w:rPr>
        <w:t>catre</w:t>
      </w:r>
      <w:proofErr w:type="spellEnd"/>
      <w:r w:rsidRPr="009878D4">
        <w:rPr>
          <w:rFonts w:asciiTheme="minorHAnsi" w:eastAsia="Trebuchet MS" w:hAnsiTheme="minorHAnsi" w:cstheme="minorHAnsi"/>
          <w:color w:val="002060"/>
          <w:sz w:val="24"/>
          <w:szCs w:val="24"/>
          <w:lang w:val="ro-RO"/>
        </w:rPr>
        <w:t xml:space="preserve"> AM /OI în mod gradual.</w:t>
      </w:r>
    </w:p>
    <w:p w14:paraId="34F100EE" w14:textId="77777777" w:rsidR="0057368E" w:rsidRPr="009878D4" w:rsidRDefault="0057368E" w:rsidP="006B64F9">
      <w:pPr>
        <w:spacing w:before="60"/>
        <w:jc w:val="both"/>
        <w:rPr>
          <w:rFonts w:asciiTheme="minorHAnsi" w:eastAsia="Trebuchet MS" w:hAnsiTheme="minorHAnsi" w:cstheme="minorHAnsi"/>
          <w:color w:val="002060"/>
          <w:sz w:val="24"/>
          <w:szCs w:val="24"/>
          <w:lang w:val="ro-RO"/>
        </w:rPr>
      </w:pPr>
    </w:p>
    <w:p w14:paraId="0169A90E" w14:textId="00ED38A7" w:rsidR="005F401B" w:rsidRPr="009878D4" w:rsidRDefault="001672E7" w:rsidP="006B64F9">
      <w:pPr>
        <w:spacing w:before="60"/>
        <w:jc w:val="both"/>
        <w:rPr>
          <w:rFonts w:asciiTheme="minorHAnsi" w:eastAsia="Trebuchet MS" w:hAnsiTheme="minorHAnsi" w:cstheme="minorHAnsi"/>
          <w:b/>
          <w:bCs/>
          <w:color w:val="002060"/>
          <w:sz w:val="24"/>
          <w:szCs w:val="24"/>
          <w:lang w:val="ro-RO"/>
        </w:rPr>
      </w:pPr>
      <w:proofErr w:type="spellStart"/>
      <w:r w:rsidRPr="009878D4">
        <w:rPr>
          <w:rFonts w:asciiTheme="minorHAnsi" w:eastAsia="Trebuchet MS" w:hAnsiTheme="minorHAnsi" w:cstheme="minorHAnsi"/>
          <w:b/>
          <w:bCs/>
          <w:color w:val="002060"/>
          <w:sz w:val="24"/>
          <w:szCs w:val="24"/>
          <w:lang w:val="ro-RO"/>
        </w:rPr>
        <w:t>Art</w:t>
      </w:r>
      <w:proofErr w:type="spellEnd"/>
      <w:r w:rsidRPr="009878D4">
        <w:rPr>
          <w:rFonts w:asciiTheme="minorHAnsi" w:eastAsia="Trebuchet MS" w:hAnsiTheme="minorHAnsi" w:cstheme="minorHAnsi"/>
          <w:b/>
          <w:bCs/>
          <w:color w:val="002060"/>
          <w:sz w:val="24"/>
          <w:szCs w:val="24"/>
          <w:lang w:val="ro-RO"/>
        </w:rPr>
        <w:t xml:space="preserve"> </w:t>
      </w:r>
      <w:r w:rsidR="009C7C7B" w:rsidRPr="009878D4">
        <w:rPr>
          <w:rFonts w:asciiTheme="minorHAnsi" w:eastAsia="Trebuchet MS" w:hAnsiTheme="minorHAnsi" w:cstheme="minorHAnsi"/>
          <w:b/>
          <w:bCs/>
          <w:color w:val="002060"/>
          <w:sz w:val="24"/>
          <w:szCs w:val="24"/>
          <w:lang w:val="ro-RO"/>
        </w:rPr>
        <w:t>6</w:t>
      </w:r>
      <w:r w:rsidRPr="009878D4">
        <w:rPr>
          <w:rFonts w:asciiTheme="minorHAnsi" w:eastAsia="Trebuchet MS" w:hAnsiTheme="minorHAnsi" w:cstheme="minorHAnsi"/>
          <w:b/>
          <w:bCs/>
          <w:color w:val="002060"/>
          <w:sz w:val="24"/>
          <w:szCs w:val="24"/>
          <w:lang w:val="ro-RO"/>
        </w:rPr>
        <w:t xml:space="preserve"> </w:t>
      </w:r>
      <w:r w:rsidR="005F401B" w:rsidRPr="009878D4">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9878D4" w:rsidRDefault="008330C6" w:rsidP="006B64F9">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9878D4">
        <w:rPr>
          <w:rFonts w:asciiTheme="minorHAnsi" w:hAnsiTheme="minorHAnsi" w:cstheme="minorHAnsi"/>
          <w:color w:val="002060"/>
          <w:sz w:val="24"/>
          <w:szCs w:val="24"/>
          <w:lang w:val="ro-RO"/>
        </w:rPr>
        <w:t>În completarea dispozițiilor a</w:t>
      </w:r>
      <w:r w:rsidR="001672E7" w:rsidRPr="009878D4">
        <w:rPr>
          <w:rFonts w:asciiTheme="minorHAnsi" w:hAnsiTheme="minorHAnsi" w:cstheme="minorHAnsi"/>
          <w:color w:val="002060"/>
          <w:sz w:val="24"/>
          <w:szCs w:val="24"/>
          <w:lang w:val="ro-RO"/>
        </w:rPr>
        <w:t>rt.15 din Contractul de finanțare</w:t>
      </w:r>
      <w:r w:rsidRPr="009878D4">
        <w:rPr>
          <w:rFonts w:asciiTheme="minorHAnsi" w:hAnsiTheme="minorHAnsi" w:cstheme="minorHAnsi"/>
          <w:color w:val="002060"/>
          <w:sz w:val="24"/>
          <w:szCs w:val="24"/>
          <w:lang w:val="ro-RO"/>
        </w:rPr>
        <w:t xml:space="preserve"> – Condiții generale</w:t>
      </w:r>
      <w:r w:rsidR="001672E7" w:rsidRPr="009878D4">
        <w:rPr>
          <w:rFonts w:asciiTheme="minorHAnsi" w:hAnsiTheme="minorHAnsi" w:cstheme="minorHAnsi"/>
          <w:color w:val="002060"/>
          <w:sz w:val="24"/>
          <w:szCs w:val="24"/>
          <w:lang w:val="ro-RO"/>
        </w:rPr>
        <w:t xml:space="preserve"> </w:t>
      </w:r>
      <w:r w:rsidRPr="009878D4">
        <w:rPr>
          <w:rFonts w:asciiTheme="minorHAnsi" w:eastAsia="Trebuchet MS" w:hAnsiTheme="minorHAnsi" w:cstheme="minorHAnsi"/>
          <w:color w:val="002060"/>
          <w:sz w:val="24"/>
          <w:szCs w:val="24"/>
          <w:lang w:val="ro-RO"/>
        </w:rPr>
        <w:t>vor fi luate în considerare</w:t>
      </w:r>
      <w:r w:rsidR="001672E7" w:rsidRPr="009878D4">
        <w:rPr>
          <w:rFonts w:asciiTheme="minorHAnsi" w:eastAsia="Trebuchet MS" w:hAnsiTheme="minorHAnsi" w:cstheme="minorHAnsi"/>
          <w:color w:val="002060"/>
          <w:sz w:val="24"/>
          <w:szCs w:val="24"/>
          <w:lang w:val="ro-RO"/>
        </w:rPr>
        <w:t xml:space="preserve"> următoarele prevederi</w:t>
      </w:r>
      <w:r w:rsidR="001672E7" w:rsidRPr="009878D4">
        <w:rPr>
          <w:rFonts w:asciiTheme="minorHAnsi" w:hAnsiTheme="minorHAnsi" w:cstheme="minorHAnsi"/>
          <w:color w:val="002060"/>
          <w:sz w:val="24"/>
          <w:szCs w:val="24"/>
          <w:lang w:val="ro-RO"/>
        </w:rPr>
        <w:t xml:space="preserve">: </w:t>
      </w:r>
    </w:p>
    <w:p w14:paraId="592712F0" w14:textId="2C3D85B8" w:rsidR="001672E7" w:rsidRPr="009878D4" w:rsidRDefault="001672E7" w:rsidP="006B64F9">
      <w:pPr>
        <w:pStyle w:val="Default"/>
        <w:numPr>
          <w:ilvl w:val="0"/>
          <w:numId w:val="11"/>
        </w:numPr>
        <w:spacing w:before="60"/>
        <w:jc w:val="both"/>
        <w:rPr>
          <w:rFonts w:asciiTheme="minorHAnsi" w:eastAsia="Trebuchet MS" w:hAnsiTheme="minorHAnsi" w:cstheme="minorHAnsi"/>
          <w:color w:val="002060"/>
          <w:lang w:val="ro-RO"/>
        </w:rPr>
      </w:pPr>
      <w:r w:rsidRPr="009878D4">
        <w:rPr>
          <w:rFonts w:asciiTheme="minorHAnsi" w:eastAsia="Trebuchet MS" w:hAnsiTheme="minorHAnsi" w:cstheme="minorHAnsi"/>
          <w:color w:val="002060"/>
          <w:lang w:val="ro-RO"/>
        </w:rPr>
        <w:t xml:space="preserve">Orice modificare a </w:t>
      </w:r>
      <w:proofErr w:type="spellStart"/>
      <w:r w:rsidRPr="009878D4">
        <w:rPr>
          <w:rFonts w:asciiTheme="minorHAnsi" w:eastAsia="Trebuchet MS" w:hAnsiTheme="minorHAnsi" w:cstheme="minorHAnsi"/>
          <w:color w:val="002060"/>
          <w:lang w:val="ro-RO"/>
        </w:rPr>
        <w:t>componenţei</w:t>
      </w:r>
      <w:proofErr w:type="spellEnd"/>
      <w:r w:rsidRPr="009878D4">
        <w:rPr>
          <w:rFonts w:asciiTheme="minorHAnsi" w:eastAsia="Trebuchet MS" w:hAnsiTheme="minorHAnsi" w:cstheme="minorHAnsi"/>
          <w:color w:val="002060"/>
          <w:lang w:val="ro-RO"/>
        </w:rPr>
        <w:t xml:space="preserve"> parteneriatului cu încălcarea prevederilor condițiilor de eligibilitate prevăzute în Ghidul solicitantului </w:t>
      </w:r>
      <w:r w:rsidR="006A4731" w:rsidRPr="009878D4">
        <w:rPr>
          <w:rFonts w:asciiTheme="minorHAnsi" w:eastAsia="Trebuchet MS" w:hAnsiTheme="minorHAnsi" w:cstheme="minorHAnsi"/>
          <w:color w:val="002060"/>
          <w:lang w:val="ro-RO"/>
        </w:rPr>
        <w:t xml:space="preserve">aplicabil </w:t>
      </w:r>
      <w:r w:rsidRPr="009878D4">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w:t>
      </w:r>
      <w:proofErr w:type="spellStart"/>
      <w:r w:rsidRPr="009878D4">
        <w:rPr>
          <w:rFonts w:asciiTheme="minorHAnsi" w:eastAsia="Trebuchet MS" w:hAnsiTheme="minorHAnsi" w:cstheme="minorHAnsi"/>
          <w:color w:val="002060"/>
          <w:lang w:val="ro-RO"/>
        </w:rPr>
        <w:t>obligaţia</w:t>
      </w:r>
      <w:proofErr w:type="spellEnd"/>
      <w:r w:rsidRPr="009878D4">
        <w:rPr>
          <w:rFonts w:asciiTheme="minorHAnsi" w:eastAsia="Trebuchet MS" w:hAnsiTheme="minorHAnsi" w:cstheme="minorHAnsi"/>
          <w:color w:val="002060"/>
          <w:lang w:val="ro-RO"/>
        </w:rPr>
        <w:t xml:space="preserve"> Beneficiarului de a returna finanțarea acordată, la care se adaugă dobânzile și penalitățile. </w:t>
      </w:r>
    </w:p>
    <w:p w14:paraId="4B0E619F" w14:textId="00137778" w:rsidR="001672E7" w:rsidRPr="009878D4" w:rsidRDefault="001672E7" w:rsidP="006B64F9">
      <w:pPr>
        <w:pStyle w:val="Default"/>
        <w:numPr>
          <w:ilvl w:val="0"/>
          <w:numId w:val="11"/>
        </w:numPr>
        <w:spacing w:before="60"/>
        <w:jc w:val="both"/>
        <w:rPr>
          <w:rFonts w:asciiTheme="minorHAnsi" w:eastAsia="Trebuchet MS" w:hAnsiTheme="minorHAnsi" w:cstheme="minorHAnsi"/>
          <w:color w:val="002060"/>
          <w:lang w:val="ro-RO"/>
        </w:rPr>
      </w:pPr>
      <w:r w:rsidRPr="009878D4">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w:t>
      </w:r>
      <w:proofErr w:type="spellStart"/>
      <w:r w:rsidRPr="009878D4">
        <w:rPr>
          <w:rFonts w:asciiTheme="minorHAnsi" w:eastAsia="Trebuchet MS" w:hAnsiTheme="minorHAnsi" w:cstheme="minorHAnsi"/>
          <w:color w:val="002060"/>
          <w:lang w:val="ro-RO"/>
        </w:rPr>
        <w:t>condiţiile</w:t>
      </w:r>
      <w:proofErr w:type="spellEnd"/>
      <w:r w:rsidRPr="009878D4">
        <w:rPr>
          <w:rFonts w:asciiTheme="minorHAnsi" w:eastAsia="Trebuchet MS" w:hAnsiTheme="minorHAnsi" w:cstheme="minorHAnsi"/>
          <w:color w:val="002060"/>
          <w:lang w:val="ro-RO"/>
        </w:rPr>
        <w:t xml:space="preserve"> de eligibilitate ale Beneficiarului prevăzute în Ghidul solicitantului și/sau cerințele obligatorii impuse prin contractul de finanțare, prevăzute pentru </w:t>
      </w:r>
      <w:proofErr w:type="spellStart"/>
      <w:r w:rsidRPr="009878D4">
        <w:rPr>
          <w:rFonts w:asciiTheme="minorHAnsi" w:eastAsia="Trebuchet MS" w:hAnsiTheme="minorHAnsi" w:cstheme="minorHAnsi"/>
          <w:color w:val="002060"/>
          <w:lang w:val="ro-RO"/>
        </w:rPr>
        <w:t>obţinerea</w:t>
      </w:r>
      <w:proofErr w:type="spellEnd"/>
      <w:r w:rsidRPr="009878D4">
        <w:rPr>
          <w:rFonts w:asciiTheme="minorHAnsi" w:eastAsia="Trebuchet MS" w:hAnsiTheme="minorHAnsi" w:cstheme="minorHAnsi"/>
          <w:color w:val="002060"/>
          <w:lang w:val="ro-RO"/>
        </w:rPr>
        <w:t xml:space="preserve"> </w:t>
      </w:r>
      <w:proofErr w:type="spellStart"/>
      <w:r w:rsidRPr="009878D4">
        <w:rPr>
          <w:rFonts w:asciiTheme="minorHAnsi" w:eastAsia="Trebuchet MS" w:hAnsiTheme="minorHAnsi" w:cstheme="minorHAnsi"/>
          <w:color w:val="002060"/>
          <w:lang w:val="ro-RO"/>
        </w:rPr>
        <w:t>finanţării</w:t>
      </w:r>
      <w:proofErr w:type="spellEnd"/>
      <w:r w:rsidRPr="009878D4">
        <w:rPr>
          <w:rFonts w:asciiTheme="minorHAnsi" w:eastAsia="Trebuchet MS" w:hAnsiTheme="minorHAnsi" w:cstheme="minorHAnsi"/>
          <w:color w:val="002060"/>
          <w:lang w:val="ro-RO"/>
        </w:rPr>
        <w:t xml:space="preserve">, proiectul poate fi declarat neeligibil, caz în care </w:t>
      </w:r>
      <w:proofErr w:type="spellStart"/>
      <w:r w:rsidRPr="009878D4">
        <w:rPr>
          <w:rFonts w:asciiTheme="minorHAnsi" w:eastAsia="Trebuchet MS" w:hAnsiTheme="minorHAnsi" w:cstheme="minorHAnsi"/>
          <w:color w:val="002060"/>
          <w:lang w:val="ro-RO"/>
        </w:rPr>
        <w:t>finanţarea</w:t>
      </w:r>
      <w:proofErr w:type="spellEnd"/>
      <w:r w:rsidRPr="009878D4">
        <w:rPr>
          <w:rFonts w:asciiTheme="minorHAnsi" w:eastAsia="Trebuchet MS" w:hAnsiTheme="minorHAnsi" w:cstheme="minorHAnsi"/>
          <w:color w:val="002060"/>
          <w:lang w:val="ro-RO"/>
        </w:rPr>
        <w:t xml:space="preserve"> nerambursabilă se va sista, iar sumele acordate până în acel moment se vor recupera în conformitate cu </w:t>
      </w:r>
      <w:proofErr w:type="spellStart"/>
      <w:r w:rsidRPr="009878D4">
        <w:rPr>
          <w:rFonts w:asciiTheme="minorHAnsi" w:eastAsia="Trebuchet MS" w:hAnsiTheme="minorHAnsi" w:cstheme="minorHAnsi"/>
          <w:color w:val="002060"/>
          <w:lang w:val="ro-RO"/>
        </w:rPr>
        <w:t>legislaţia</w:t>
      </w:r>
      <w:proofErr w:type="spellEnd"/>
      <w:r w:rsidRPr="009878D4">
        <w:rPr>
          <w:rFonts w:asciiTheme="minorHAnsi" w:eastAsia="Trebuchet MS" w:hAnsiTheme="minorHAnsi" w:cstheme="minorHAnsi"/>
          <w:color w:val="002060"/>
          <w:lang w:val="ro-RO"/>
        </w:rPr>
        <w:t xml:space="preserve"> </w:t>
      </w:r>
      <w:proofErr w:type="spellStart"/>
      <w:r w:rsidRPr="009878D4">
        <w:rPr>
          <w:rFonts w:asciiTheme="minorHAnsi" w:eastAsia="Trebuchet MS" w:hAnsiTheme="minorHAnsi" w:cstheme="minorHAnsi"/>
          <w:color w:val="002060"/>
          <w:lang w:val="ro-RO"/>
        </w:rPr>
        <w:t>naţională</w:t>
      </w:r>
      <w:proofErr w:type="spellEnd"/>
      <w:r w:rsidRPr="009878D4">
        <w:rPr>
          <w:rFonts w:asciiTheme="minorHAnsi" w:eastAsia="Trebuchet MS" w:hAnsiTheme="minorHAnsi" w:cstheme="minorHAnsi"/>
          <w:color w:val="002060"/>
          <w:lang w:val="ro-RO"/>
        </w:rPr>
        <w:t xml:space="preserve"> și europeană în vigoare, precum </w:t>
      </w:r>
      <w:proofErr w:type="spellStart"/>
      <w:r w:rsidRPr="009878D4">
        <w:rPr>
          <w:rFonts w:asciiTheme="minorHAnsi" w:eastAsia="Trebuchet MS" w:hAnsiTheme="minorHAnsi" w:cstheme="minorHAnsi"/>
          <w:color w:val="002060"/>
          <w:lang w:val="ro-RO"/>
        </w:rPr>
        <w:t>şi</w:t>
      </w:r>
      <w:proofErr w:type="spellEnd"/>
      <w:r w:rsidRPr="009878D4">
        <w:rPr>
          <w:rFonts w:asciiTheme="minorHAnsi" w:eastAsia="Trebuchet MS" w:hAnsiTheme="minorHAnsi" w:cstheme="minorHAnsi"/>
          <w:color w:val="002060"/>
          <w:lang w:val="ro-RO"/>
        </w:rPr>
        <w:t xml:space="preserve"> cu prevederile prezentului contract. </w:t>
      </w:r>
    </w:p>
    <w:p w14:paraId="4462C654" w14:textId="77777777" w:rsidR="004307C7" w:rsidRPr="009878D4" w:rsidRDefault="001672E7" w:rsidP="006B64F9">
      <w:pPr>
        <w:pStyle w:val="Default"/>
        <w:numPr>
          <w:ilvl w:val="0"/>
          <w:numId w:val="11"/>
        </w:numPr>
        <w:spacing w:before="60"/>
        <w:jc w:val="both"/>
        <w:rPr>
          <w:rFonts w:asciiTheme="minorHAnsi" w:eastAsia="Trebuchet MS" w:hAnsiTheme="minorHAnsi" w:cstheme="minorHAnsi"/>
          <w:color w:val="002060"/>
          <w:lang w:val="ro-RO"/>
        </w:rPr>
      </w:pPr>
      <w:r w:rsidRPr="009878D4">
        <w:rPr>
          <w:rFonts w:asciiTheme="minorHAnsi" w:eastAsia="Trebuchet MS" w:hAnsiTheme="minorHAnsi" w:cstheme="minorHAnsi"/>
          <w:color w:val="002060"/>
          <w:lang w:val="ro-RO"/>
        </w:rPr>
        <w:t xml:space="preserve">În </w:t>
      </w:r>
      <w:proofErr w:type="spellStart"/>
      <w:r w:rsidRPr="009878D4">
        <w:rPr>
          <w:rFonts w:asciiTheme="minorHAnsi" w:eastAsia="Trebuchet MS" w:hAnsiTheme="minorHAnsi" w:cstheme="minorHAnsi"/>
          <w:color w:val="002060"/>
          <w:lang w:val="ro-RO"/>
        </w:rPr>
        <w:t>situaţia</w:t>
      </w:r>
      <w:proofErr w:type="spellEnd"/>
      <w:r w:rsidRPr="009878D4">
        <w:rPr>
          <w:rFonts w:asciiTheme="minorHAnsi" w:eastAsia="Trebuchet MS" w:hAnsiTheme="minorHAnsi" w:cstheme="minorHAnsi"/>
          <w:color w:val="002060"/>
          <w:lang w:val="ro-RO"/>
        </w:rPr>
        <w:t xml:space="preserve"> în care Proiectul a fost declarat neeligibil, AM va dispune rezilierea Contractului de finanțare </w:t>
      </w:r>
      <w:proofErr w:type="spellStart"/>
      <w:r w:rsidRPr="009878D4">
        <w:rPr>
          <w:rFonts w:asciiTheme="minorHAnsi" w:eastAsia="Trebuchet MS" w:hAnsiTheme="minorHAnsi" w:cstheme="minorHAnsi"/>
          <w:color w:val="002060"/>
          <w:lang w:val="ro-RO"/>
        </w:rPr>
        <w:t>şi</w:t>
      </w:r>
      <w:proofErr w:type="spellEnd"/>
      <w:r w:rsidRPr="009878D4">
        <w:rPr>
          <w:rFonts w:asciiTheme="minorHAnsi" w:eastAsia="Trebuchet MS" w:hAnsiTheme="minorHAnsi" w:cstheme="minorHAnsi"/>
          <w:color w:val="002060"/>
          <w:lang w:val="ro-RO"/>
        </w:rPr>
        <w:t xml:space="preserve"> recuperarea sumelor acordate până la acel moment, în condițiile prevăzute de Contract. </w:t>
      </w:r>
    </w:p>
    <w:p w14:paraId="20D480E7" w14:textId="77777777" w:rsidR="009C7C7B" w:rsidRPr="009878D4" w:rsidRDefault="001672E7" w:rsidP="006B64F9">
      <w:pPr>
        <w:pStyle w:val="Default"/>
        <w:numPr>
          <w:ilvl w:val="0"/>
          <w:numId w:val="11"/>
        </w:numPr>
        <w:spacing w:before="60"/>
        <w:jc w:val="both"/>
        <w:rPr>
          <w:rFonts w:asciiTheme="minorHAnsi" w:eastAsia="Trebuchet MS" w:hAnsiTheme="minorHAnsi" w:cstheme="minorHAnsi"/>
          <w:color w:val="002060"/>
          <w:lang w:val="ro-RO"/>
        </w:rPr>
      </w:pPr>
      <w:r w:rsidRPr="009878D4">
        <w:rPr>
          <w:rFonts w:asciiTheme="minorHAnsi" w:eastAsia="Trebuchet MS" w:hAnsiTheme="minorHAnsi" w:cstheme="minorHAnsi"/>
          <w:color w:val="002060"/>
          <w:lang w:val="ro-RO"/>
        </w:rPr>
        <w:t xml:space="preserve">Contractul de finanțare va fi reziliat </w:t>
      </w:r>
      <w:proofErr w:type="spellStart"/>
      <w:r w:rsidRPr="009878D4">
        <w:rPr>
          <w:rFonts w:asciiTheme="minorHAnsi" w:eastAsia="Trebuchet MS" w:hAnsiTheme="minorHAnsi" w:cstheme="minorHAnsi"/>
          <w:color w:val="002060"/>
          <w:lang w:val="ro-RO"/>
        </w:rPr>
        <w:t>şi</w:t>
      </w:r>
      <w:proofErr w:type="spellEnd"/>
      <w:r w:rsidRPr="009878D4">
        <w:rPr>
          <w:rFonts w:asciiTheme="minorHAnsi" w:eastAsia="Trebuchet MS" w:hAnsiTheme="minorHAnsi" w:cstheme="minorHAnsi"/>
          <w:color w:val="002060"/>
          <w:lang w:val="ro-RO"/>
        </w:rPr>
        <w:t xml:space="preserve"> </w:t>
      </w:r>
      <w:proofErr w:type="spellStart"/>
      <w:r w:rsidRPr="009878D4">
        <w:rPr>
          <w:rFonts w:asciiTheme="minorHAnsi" w:eastAsia="Trebuchet MS" w:hAnsiTheme="minorHAnsi" w:cstheme="minorHAnsi"/>
          <w:color w:val="002060"/>
          <w:lang w:val="ro-RO"/>
        </w:rPr>
        <w:t>finanţarea</w:t>
      </w:r>
      <w:proofErr w:type="spellEnd"/>
      <w:r w:rsidRPr="009878D4">
        <w:rPr>
          <w:rFonts w:asciiTheme="minorHAnsi" w:eastAsia="Trebuchet MS" w:hAnsiTheme="minorHAnsi" w:cstheme="minorHAnsi"/>
          <w:color w:val="002060"/>
          <w:lang w:val="ro-RO"/>
        </w:rPr>
        <w:t xml:space="preserve"> nerambursabilă acordată va fi recuperată </w:t>
      </w:r>
      <w:proofErr w:type="spellStart"/>
      <w:r w:rsidRPr="009878D4">
        <w:rPr>
          <w:rFonts w:asciiTheme="minorHAnsi" w:eastAsia="Trebuchet MS" w:hAnsiTheme="minorHAnsi" w:cstheme="minorHAnsi"/>
          <w:color w:val="002060"/>
          <w:lang w:val="ro-RO"/>
        </w:rPr>
        <w:t>şi</w:t>
      </w:r>
      <w:proofErr w:type="spellEnd"/>
      <w:r w:rsidRPr="009878D4">
        <w:rPr>
          <w:rFonts w:asciiTheme="minorHAnsi" w:eastAsia="Trebuchet MS" w:hAnsiTheme="minorHAnsi" w:cstheme="minorHAnsi"/>
          <w:color w:val="002060"/>
          <w:lang w:val="ro-RO"/>
        </w:rPr>
        <w:t xml:space="preserve">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5E42BD4B" w14:textId="77777777" w:rsidR="00041A8A" w:rsidRPr="009878D4" w:rsidRDefault="00041A8A" w:rsidP="006B64F9">
      <w:pPr>
        <w:pStyle w:val="Default"/>
        <w:spacing w:before="60"/>
        <w:ind w:left="435"/>
        <w:jc w:val="both"/>
        <w:rPr>
          <w:rFonts w:asciiTheme="minorHAnsi" w:eastAsia="Trebuchet MS" w:hAnsiTheme="minorHAnsi" w:cstheme="minorHAnsi"/>
          <w:color w:val="002060"/>
          <w:lang w:val="ro-RO"/>
        </w:rPr>
      </w:pPr>
    </w:p>
    <w:p w14:paraId="7162EE60" w14:textId="51322CBC" w:rsidR="009C7C7B" w:rsidRPr="009878D4" w:rsidRDefault="001672E7" w:rsidP="006B64F9">
      <w:pPr>
        <w:pStyle w:val="Default"/>
        <w:spacing w:before="60"/>
        <w:ind w:left="75"/>
        <w:jc w:val="both"/>
        <w:rPr>
          <w:rFonts w:asciiTheme="minorHAnsi" w:eastAsia="Trebuchet MS" w:hAnsiTheme="minorHAnsi" w:cstheme="minorHAnsi"/>
          <w:color w:val="002060"/>
          <w:lang w:val="ro-RO"/>
        </w:rPr>
      </w:pPr>
      <w:r w:rsidRPr="009878D4">
        <w:rPr>
          <w:rFonts w:asciiTheme="minorHAnsi" w:eastAsia="Trebuchet MS" w:hAnsiTheme="minorHAnsi" w:cstheme="minorHAnsi"/>
          <w:b/>
          <w:bCs/>
          <w:color w:val="002060"/>
          <w:lang w:val="ro-RO"/>
        </w:rPr>
        <w:t xml:space="preserve"> </w:t>
      </w:r>
      <w:r w:rsidR="009C7C7B" w:rsidRPr="009878D4">
        <w:rPr>
          <w:rFonts w:asciiTheme="minorHAnsi" w:eastAsia="Trebuchet MS" w:hAnsiTheme="minorHAnsi" w:cstheme="minorHAnsi"/>
          <w:b/>
          <w:color w:val="002060"/>
          <w:spacing w:val="-4"/>
          <w:lang w:val="ro-RO"/>
        </w:rPr>
        <w:t>A</w:t>
      </w:r>
      <w:r w:rsidR="009C7C7B" w:rsidRPr="009878D4">
        <w:rPr>
          <w:rFonts w:asciiTheme="minorHAnsi" w:eastAsia="Trebuchet MS" w:hAnsiTheme="minorHAnsi" w:cstheme="minorHAnsi"/>
          <w:b/>
          <w:color w:val="002060"/>
          <w:spacing w:val="3"/>
          <w:lang w:val="ro-RO"/>
        </w:rPr>
        <w:t>r</w:t>
      </w:r>
      <w:r w:rsidR="009C7C7B" w:rsidRPr="009878D4">
        <w:rPr>
          <w:rFonts w:asciiTheme="minorHAnsi" w:eastAsia="Trebuchet MS" w:hAnsiTheme="minorHAnsi" w:cstheme="minorHAnsi"/>
          <w:b/>
          <w:color w:val="002060"/>
          <w:lang w:val="ro-RO"/>
        </w:rPr>
        <w:t>t.</w:t>
      </w:r>
      <w:r w:rsidR="009C7C7B" w:rsidRPr="009878D4">
        <w:rPr>
          <w:rFonts w:asciiTheme="minorHAnsi" w:eastAsia="Trebuchet MS" w:hAnsiTheme="minorHAnsi" w:cstheme="minorHAnsi"/>
          <w:b/>
          <w:color w:val="002060"/>
          <w:spacing w:val="13"/>
          <w:lang w:val="ro-RO"/>
        </w:rPr>
        <w:t xml:space="preserve"> </w:t>
      </w:r>
      <w:r w:rsidR="009C7C7B" w:rsidRPr="009878D4">
        <w:rPr>
          <w:rFonts w:asciiTheme="minorHAnsi" w:eastAsia="Trebuchet MS" w:hAnsiTheme="minorHAnsi" w:cstheme="minorHAnsi"/>
          <w:b/>
          <w:color w:val="002060"/>
          <w:lang w:val="ro-RO"/>
        </w:rPr>
        <w:t>7</w:t>
      </w:r>
      <w:r w:rsidR="009C7C7B" w:rsidRPr="009878D4">
        <w:rPr>
          <w:rFonts w:asciiTheme="minorHAnsi" w:eastAsia="Trebuchet MS" w:hAnsiTheme="minorHAnsi" w:cstheme="minorHAnsi"/>
          <w:b/>
          <w:color w:val="002060"/>
          <w:spacing w:val="9"/>
          <w:lang w:val="ro-RO"/>
        </w:rPr>
        <w:t xml:space="preserve"> </w:t>
      </w:r>
      <w:r w:rsidR="009C7C7B" w:rsidRPr="009878D4">
        <w:rPr>
          <w:rFonts w:asciiTheme="minorHAnsi" w:eastAsia="Trebuchet MS" w:hAnsiTheme="minorHAnsi" w:cstheme="minorHAnsi"/>
          <w:b/>
          <w:color w:val="002060"/>
          <w:lang w:val="ro-RO"/>
        </w:rPr>
        <w:t>Implementarea</w:t>
      </w:r>
      <w:r w:rsidR="009C7C7B" w:rsidRPr="009878D4">
        <w:rPr>
          <w:rFonts w:asciiTheme="minorHAnsi" w:eastAsia="Trebuchet MS" w:hAnsiTheme="minorHAnsi" w:cstheme="minorHAnsi"/>
          <w:b/>
          <w:color w:val="002060"/>
          <w:spacing w:val="44"/>
          <w:lang w:val="ro-RO"/>
        </w:rPr>
        <w:t xml:space="preserve"> </w:t>
      </w:r>
      <w:r w:rsidR="009C7C7B" w:rsidRPr="009878D4">
        <w:rPr>
          <w:rFonts w:asciiTheme="minorHAnsi" w:eastAsia="Trebuchet MS" w:hAnsiTheme="minorHAnsi" w:cstheme="minorHAnsi"/>
          <w:b/>
          <w:color w:val="002060"/>
          <w:lang w:val="ro-RO"/>
        </w:rPr>
        <w:t>în</w:t>
      </w:r>
      <w:r w:rsidR="009C7C7B" w:rsidRPr="009878D4">
        <w:rPr>
          <w:rFonts w:asciiTheme="minorHAnsi" w:eastAsia="Trebuchet MS" w:hAnsiTheme="minorHAnsi" w:cstheme="minorHAnsi"/>
          <w:b/>
          <w:color w:val="002060"/>
          <w:spacing w:val="7"/>
          <w:lang w:val="ro-RO"/>
        </w:rPr>
        <w:t xml:space="preserve"> </w:t>
      </w:r>
      <w:r w:rsidR="009C7C7B" w:rsidRPr="009878D4">
        <w:rPr>
          <w:rFonts w:asciiTheme="minorHAnsi" w:eastAsia="Trebuchet MS" w:hAnsiTheme="minorHAnsi" w:cstheme="minorHAnsi"/>
          <w:b/>
          <w:color w:val="002060"/>
          <w:lang w:val="ro-RO"/>
        </w:rPr>
        <w:t>parteneriat</w:t>
      </w:r>
      <w:r w:rsidR="009C7C7B" w:rsidRPr="009878D4">
        <w:rPr>
          <w:rFonts w:asciiTheme="minorHAnsi" w:eastAsia="Trebuchet MS" w:hAnsiTheme="minorHAnsi" w:cstheme="minorHAnsi"/>
          <w:b/>
          <w:color w:val="002060"/>
          <w:spacing w:val="34"/>
          <w:lang w:val="ro-RO"/>
        </w:rPr>
        <w:t xml:space="preserve"> </w:t>
      </w:r>
      <w:r w:rsidR="009C7C7B" w:rsidRPr="009878D4">
        <w:rPr>
          <w:rFonts w:asciiTheme="minorHAnsi" w:eastAsia="Trebuchet MS" w:hAnsiTheme="minorHAnsi" w:cstheme="minorHAnsi"/>
          <w:b/>
          <w:color w:val="002060"/>
          <w:lang w:val="ro-RO"/>
        </w:rPr>
        <w:t>a</w:t>
      </w:r>
      <w:r w:rsidR="009C7C7B" w:rsidRPr="009878D4">
        <w:rPr>
          <w:rFonts w:asciiTheme="minorHAnsi" w:eastAsia="Trebuchet MS" w:hAnsiTheme="minorHAnsi" w:cstheme="minorHAnsi"/>
          <w:b/>
          <w:color w:val="002060"/>
          <w:spacing w:val="5"/>
          <w:lang w:val="ro-RO"/>
        </w:rPr>
        <w:t xml:space="preserve"> </w:t>
      </w:r>
      <w:r w:rsidR="009C7C7B" w:rsidRPr="009878D4">
        <w:rPr>
          <w:rFonts w:asciiTheme="minorHAnsi" w:eastAsia="Trebuchet MS" w:hAnsiTheme="minorHAnsi" w:cstheme="minorHAnsi"/>
          <w:b/>
          <w:color w:val="002060"/>
          <w:lang w:val="ro-RO"/>
        </w:rPr>
        <w:t>proiectelor</w:t>
      </w:r>
      <w:r w:rsidR="009C7C7B" w:rsidRPr="009878D4">
        <w:rPr>
          <w:rFonts w:asciiTheme="minorHAnsi" w:eastAsia="Trebuchet MS" w:hAnsiTheme="minorHAnsi" w:cstheme="minorHAnsi"/>
          <w:b/>
          <w:color w:val="002060"/>
          <w:spacing w:val="33"/>
          <w:lang w:val="ro-RO"/>
        </w:rPr>
        <w:t xml:space="preserve"> </w:t>
      </w:r>
      <w:r w:rsidR="009C7C7B" w:rsidRPr="009878D4">
        <w:rPr>
          <w:rFonts w:asciiTheme="minorHAnsi" w:eastAsia="Trebuchet MS" w:hAnsiTheme="minorHAnsi" w:cstheme="minorHAnsi"/>
          <w:b/>
          <w:color w:val="002060"/>
          <w:lang w:val="ro-RO"/>
        </w:rPr>
        <w:t>(dacă</w:t>
      </w:r>
      <w:r w:rsidR="009C7C7B" w:rsidRPr="009878D4">
        <w:rPr>
          <w:rFonts w:asciiTheme="minorHAnsi" w:eastAsia="Trebuchet MS" w:hAnsiTheme="minorHAnsi" w:cstheme="minorHAnsi"/>
          <w:b/>
          <w:color w:val="002060"/>
          <w:spacing w:val="17"/>
          <w:lang w:val="ro-RO"/>
        </w:rPr>
        <w:t xml:space="preserve"> </w:t>
      </w:r>
      <w:r w:rsidR="009C7C7B" w:rsidRPr="009878D4">
        <w:rPr>
          <w:rFonts w:asciiTheme="minorHAnsi" w:eastAsia="Trebuchet MS" w:hAnsiTheme="minorHAnsi" w:cstheme="minorHAnsi"/>
          <w:b/>
          <w:color w:val="002060"/>
          <w:lang w:val="ro-RO"/>
        </w:rPr>
        <w:t>este</w:t>
      </w:r>
      <w:r w:rsidR="009C7C7B" w:rsidRPr="009878D4">
        <w:rPr>
          <w:rFonts w:asciiTheme="minorHAnsi" w:eastAsia="Trebuchet MS" w:hAnsiTheme="minorHAnsi" w:cstheme="minorHAnsi"/>
          <w:b/>
          <w:color w:val="002060"/>
          <w:spacing w:val="14"/>
          <w:lang w:val="ro-RO"/>
        </w:rPr>
        <w:t xml:space="preserve"> </w:t>
      </w:r>
      <w:r w:rsidR="009C7C7B" w:rsidRPr="009878D4">
        <w:rPr>
          <w:rFonts w:asciiTheme="minorHAnsi" w:eastAsia="Trebuchet MS" w:hAnsiTheme="minorHAnsi" w:cstheme="minorHAnsi"/>
          <w:b/>
          <w:color w:val="002060"/>
          <w:w w:val="103"/>
          <w:lang w:val="ro-RO"/>
        </w:rPr>
        <w:t>cazul)</w:t>
      </w:r>
    </w:p>
    <w:p w14:paraId="25E6F3B9" w14:textId="1CC0EAF3" w:rsidR="009C7C7B" w:rsidRPr="009878D4" w:rsidRDefault="009C7C7B" w:rsidP="006B64F9">
      <w:pPr>
        <w:spacing w:before="60"/>
        <w:ind w:left="133" w:right="100"/>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lastRenderedPageBreak/>
        <w:t>(1)</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pacing w:val="2"/>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1"/>
          <w:sz w:val="24"/>
          <w:szCs w:val="24"/>
          <w:lang w:val="ro-RO"/>
        </w:rPr>
        <w:t>cazu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proiectelor</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pacing w:val="-1"/>
          <w:sz w:val="24"/>
          <w:szCs w:val="24"/>
          <w:lang w:val="ro-RO"/>
        </w:rPr>
        <w:t>implementat</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z w:val="24"/>
          <w:szCs w:val="24"/>
          <w:lang w:val="ro-RO"/>
        </w:rPr>
        <w:t>Liderul</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29"/>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reprezintă</w:t>
      </w:r>
      <w:r w:rsidRPr="009878D4">
        <w:rPr>
          <w:rFonts w:asciiTheme="minorHAnsi" w:eastAsia="Trebuchet MS" w:hAnsiTheme="minorHAnsi" w:cstheme="minorHAnsi"/>
          <w:color w:val="002060"/>
          <w:spacing w:val="50"/>
          <w:sz w:val="24"/>
          <w:szCs w:val="24"/>
          <w:lang w:val="ro-RO"/>
        </w:rPr>
        <w:t xml:space="preserve"> </w:t>
      </w:r>
      <w:proofErr w:type="spellStart"/>
      <w:r w:rsidRPr="009878D4">
        <w:rPr>
          <w:rFonts w:asciiTheme="minorHAnsi" w:eastAsia="Trebuchet MS" w:hAnsiTheme="minorHAnsi" w:cstheme="minorHAnsi"/>
          <w:color w:val="002060"/>
          <w:spacing w:val="-2"/>
          <w:w w:val="103"/>
          <w:sz w:val="24"/>
          <w:szCs w:val="24"/>
          <w:lang w:val="ro-RO"/>
        </w:rPr>
        <w:t>şi</w:t>
      </w:r>
      <w:proofErr w:type="spellEnd"/>
      <w:r w:rsidRPr="009878D4">
        <w:rPr>
          <w:rFonts w:asciiTheme="minorHAnsi" w:eastAsia="Trebuchet MS" w:hAnsiTheme="minorHAnsi" w:cstheme="minorHAnsi"/>
          <w:color w:val="002060"/>
          <w:spacing w:val="-2"/>
          <w:w w:val="10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acţionează</w:t>
      </w:r>
      <w:proofErr w:type="spellEnd"/>
      <w:r w:rsidRPr="009878D4">
        <w:rPr>
          <w:rFonts w:asciiTheme="minorHAnsi" w:eastAsia="Trebuchet MS" w:hAnsiTheme="minorHAnsi" w:cstheme="minorHAnsi"/>
          <w:color w:val="002060"/>
          <w:spacing w:val="54"/>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numele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Parteneriatului</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scopul</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executării</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pacing w:val="-1"/>
          <w:sz w:val="24"/>
          <w:szCs w:val="24"/>
          <w:lang w:val="ro-RO"/>
        </w:rPr>
        <w:t>Contractulu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z w:val="24"/>
          <w:szCs w:val="24"/>
          <w:lang w:val="ro-RO"/>
        </w:rPr>
        <w:t>fina</w:t>
      </w:r>
      <w:r w:rsidRPr="009878D4">
        <w:rPr>
          <w:rFonts w:asciiTheme="minorHAnsi" w:eastAsia="Trebuchet MS" w:hAnsiTheme="minorHAnsi" w:cstheme="minorHAnsi"/>
          <w:color w:val="002060"/>
          <w:spacing w:val="-1"/>
          <w:sz w:val="24"/>
          <w:szCs w:val="24"/>
          <w:lang w:val="ro-RO"/>
        </w:rPr>
        <w:t>nțar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7"/>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va </w:t>
      </w:r>
      <w:r w:rsidRPr="009878D4">
        <w:rPr>
          <w:rFonts w:asciiTheme="minorHAnsi" w:eastAsia="Trebuchet MS" w:hAnsiTheme="minorHAnsi" w:cstheme="minorHAnsi"/>
          <w:color w:val="002060"/>
          <w:spacing w:val="-1"/>
          <w:sz w:val="24"/>
          <w:szCs w:val="24"/>
          <w:lang w:val="ro-RO"/>
        </w:rPr>
        <w:t>ave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autoritate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necesară</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angaj</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z w:val="24"/>
          <w:szCs w:val="24"/>
          <w:lang w:val="ro-RO"/>
        </w:rPr>
        <w:t>legal</w:t>
      </w:r>
      <w:r w:rsidRPr="009878D4">
        <w:rPr>
          <w:rFonts w:asciiTheme="minorHAnsi" w:eastAsia="Trebuchet MS" w:hAnsiTheme="minorHAnsi" w:cstheme="minorHAnsi"/>
          <w:color w:val="002060"/>
          <w:spacing w:val="3"/>
          <w:sz w:val="24"/>
          <w:szCs w:val="24"/>
          <w:lang w:val="ro-RO"/>
        </w:rPr>
        <w:t xml:space="preserve"> </w:t>
      </w:r>
      <w:proofErr w:type="spellStart"/>
      <w:r w:rsidRPr="009878D4">
        <w:rPr>
          <w:rFonts w:asciiTheme="minorHAnsi" w:eastAsia="Trebuchet MS" w:hAnsiTheme="minorHAnsi" w:cstheme="minorHAnsi"/>
          <w:color w:val="002060"/>
          <w:sz w:val="24"/>
          <w:szCs w:val="24"/>
          <w:lang w:val="ro-RO"/>
        </w:rPr>
        <w:t>toţi</w:t>
      </w:r>
      <w:proofErr w:type="spellEnd"/>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partenerii,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8"/>
          <w:sz w:val="24"/>
          <w:szCs w:val="24"/>
          <w:lang w:val="ro-RO"/>
        </w:rPr>
        <w:t xml:space="preserve"> </w:t>
      </w:r>
      <w:r w:rsidRPr="009878D4">
        <w:rPr>
          <w:rFonts w:asciiTheme="minorHAnsi" w:eastAsia="Trebuchet MS" w:hAnsiTheme="minorHAnsi" w:cstheme="minorHAnsi"/>
          <w:color w:val="002060"/>
          <w:spacing w:val="-1"/>
          <w:sz w:val="24"/>
          <w:szCs w:val="24"/>
          <w:lang w:val="ro-RO"/>
        </w:rPr>
        <w:t>scopu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2"/>
          <w:sz w:val="24"/>
          <w:szCs w:val="24"/>
          <w:lang w:val="ro-RO"/>
        </w:rPr>
        <w:t>î</w:t>
      </w:r>
      <w:r w:rsidRPr="009878D4">
        <w:rPr>
          <w:rFonts w:asciiTheme="minorHAnsi" w:eastAsia="Trebuchet MS" w:hAnsiTheme="minorHAnsi" w:cstheme="minorHAnsi"/>
          <w:color w:val="002060"/>
          <w:sz w:val="24"/>
          <w:szCs w:val="24"/>
          <w:lang w:val="ro-RO"/>
        </w:rPr>
        <w:t>ndeplinirii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rolurilor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47"/>
          <w:sz w:val="24"/>
          <w:szCs w:val="24"/>
          <w:lang w:val="ro-RO"/>
        </w:rPr>
        <w:t xml:space="preserve"> </w:t>
      </w:r>
      <w:r w:rsidRPr="009878D4">
        <w:rPr>
          <w:rFonts w:asciiTheme="minorHAnsi" w:eastAsia="Trebuchet MS" w:hAnsiTheme="minorHAnsi" w:cstheme="minorHAnsi"/>
          <w:color w:val="002060"/>
          <w:sz w:val="24"/>
          <w:szCs w:val="24"/>
          <w:lang w:val="ro-RO"/>
        </w:rPr>
        <w:t>responsabili</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1"/>
          <w:sz w:val="24"/>
          <w:szCs w:val="24"/>
          <w:lang w:val="ro-RO"/>
        </w:rPr>
        <w:t>ăț</w:t>
      </w:r>
      <w:r w:rsidRPr="009878D4">
        <w:rPr>
          <w:rFonts w:asciiTheme="minorHAnsi" w:eastAsia="Trebuchet MS" w:hAnsiTheme="minorHAnsi" w:cstheme="minorHAnsi"/>
          <w:color w:val="002060"/>
          <w:sz w:val="24"/>
          <w:szCs w:val="24"/>
          <w:lang w:val="ro-RO"/>
        </w:rPr>
        <w:t>ilor,</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derul</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z w:val="24"/>
          <w:szCs w:val="24"/>
          <w:lang w:val="ro-RO"/>
        </w:rPr>
        <w:t>rii</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ac</w:t>
      </w:r>
      <w:r w:rsidRPr="009878D4">
        <w:rPr>
          <w:rFonts w:asciiTheme="minorHAnsi" w:eastAsia="Trebuchet MS" w:hAnsiTheme="minorHAnsi" w:cstheme="minorHAnsi"/>
          <w:color w:val="002060"/>
          <w:spacing w:val="-5"/>
          <w:sz w:val="24"/>
          <w:szCs w:val="24"/>
          <w:lang w:val="ro-RO"/>
        </w:rPr>
        <w:t>t</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3"/>
          <w:sz w:val="24"/>
          <w:szCs w:val="24"/>
          <w:lang w:val="ro-RO"/>
        </w:rPr>
        <w:t>v</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3"/>
          <w:sz w:val="24"/>
          <w:szCs w:val="24"/>
          <w:lang w:val="ro-RO"/>
        </w:rPr>
        <w:t>t</w:t>
      </w:r>
      <w:r w:rsidRPr="009878D4">
        <w:rPr>
          <w:rFonts w:asciiTheme="minorHAnsi" w:eastAsia="Trebuchet MS" w:hAnsiTheme="minorHAnsi" w:cstheme="minorHAnsi"/>
          <w:color w:val="002060"/>
          <w:spacing w:val="1"/>
          <w:sz w:val="24"/>
          <w:szCs w:val="24"/>
          <w:lang w:val="ro-RO"/>
        </w:rPr>
        <w:t>ă</w:t>
      </w:r>
      <w:r w:rsidRPr="009878D4">
        <w:rPr>
          <w:rFonts w:asciiTheme="minorHAnsi" w:eastAsia="Trebuchet MS" w:hAnsiTheme="minorHAnsi" w:cstheme="minorHAnsi"/>
          <w:color w:val="002060"/>
          <w:spacing w:val="-3"/>
          <w:sz w:val="24"/>
          <w:szCs w:val="24"/>
          <w:lang w:val="ro-RO"/>
        </w:rPr>
        <w:t>ț</w:t>
      </w:r>
      <w:r w:rsidRPr="009878D4">
        <w:rPr>
          <w:rFonts w:asciiTheme="minorHAnsi" w:eastAsia="Trebuchet MS" w:hAnsiTheme="minorHAnsi" w:cstheme="minorHAnsi"/>
          <w:color w:val="002060"/>
          <w:sz w:val="24"/>
          <w:szCs w:val="24"/>
          <w:lang w:val="ro-RO"/>
        </w:rPr>
        <w:t>ilor</w:t>
      </w:r>
      <w:r w:rsidRPr="009878D4">
        <w:rPr>
          <w:rFonts w:asciiTheme="minorHAnsi" w:eastAsia="Trebuchet MS" w:hAnsiTheme="minorHAnsi" w:cstheme="minorHAnsi"/>
          <w:color w:val="002060"/>
          <w:spacing w:val="14"/>
          <w:sz w:val="24"/>
          <w:szCs w:val="24"/>
          <w:lang w:val="ro-RO"/>
        </w:rPr>
        <w:t xml:space="preserve"> </w:t>
      </w:r>
      <w:r w:rsidR="00A73DD9" w:rsidRPr="009878D4">
        <w:rPr>
          <w:rFonts w:asciiTheme="minorHAnsi" w:eastAsia="Trebuchet MS" w:hAnsiTheme="minorHAnsi" w:cstheme="minorHAnsi"/>
          <w:color w:val="002060"/>
          <w:spacing w:val="-1"/>
          <w:sz w:val="24"/>
          <w:szCs w:val="24"/>
          <w:lang w:val="ro-RO"/>
        </w:rPr>
        <w:t>ș</w:t>
      </w:r>
      <w:r w:rsidR="00A73DD9" w:rsidRPr="009878D4">
        <w:rPr>
          <w:rFonts w:asciiTheme="minorHAnsi" w:eastAsia="Trebuchet MS" w:hAnsiTheme="minorHAnsi" w:cstheme="minorHAnsi"/>
          <w:color w:val="002060"/>
          <w:sz w:val="24"/>
          <w:szCs w:val="24"/>
          <w:lang w:val="ro-RO"/>
        </w:rPr>
        <w:t>i</w:t>
      </w:r>
      <w:r w:rsidR="00A73DD9"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asigurarea</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z w:val="24"/>
          <w:szCs w:val="24"/>
          <w:lang w:val="ro-RO"/>
        </w:rPr>
        <w:t>resurselor</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pacing w:val="-1"/>
          <w:sz w:val="24"/>
          <w:szCs w:val="24"/>
          <w:lang w:val="ro-RO"/>
        </w:rPr>
        <w:t>uman</w:t>
      </w:r>
      <w:r w:rsidRPr="009878D4">
        <w:rPr>
          <w:rFonts w:asciiTheme="minorHAnsi" w:eastAsia="Trebuchet MS" w:hAnsiTheme="minorHAnsi" w:cstheme="minorHAnsi"/>
          <w:color w:val="002060"/>
          <w:sz w:val="24"/>
          <w:szCs w:val="24"/>
          <w:lang w:val="ro-RO"/>
        </w:rPr>
        <w:t xml:space="preserve">e, </w:t>
      </w:r>
      <w:r w:rsidRPr="009878D4">
        <w:rPr>
          <w:rFonts w:asciiTheme="minorHAnsi" w:eastAsia="Trebuchet MS" w:hAnsiTheme="minorHAnsi" w:cstheme="minorHAnsi"/>
          <w:color w:val="002060"/>
          <w:spacing w:val="-1"/>
          <w:sz w:val="24"/>
          <w:szCs w:val="24"/>
          <w:lang w:val="ro-RO"/>
        </w:rPr>
        <w:t>material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5"/>
          <w:w w:val="104"/>
          <w:sz w:val="24"/>
          <w:szCs w:val="24"/>
          <w:lang w:val="ro-RO"/>
        </w:rPr>
        <w:t>ș</w:t>
      </w:r>
      <w:r w:rsidRPr="009878D4">
        <w:rPr>
          <w:rFonts w:asciiTheme="minorHAnsi" w:eastAsia="Trebuchet MS" w:hAnsiTheme="minorHAnsi" w:cstheme="minorHAnsi"/>
          <w:color w:val="002060"/>
          <w:w w:val="103"/>
          <w:sz w:val="24"/>
          <w:szCs w:val="24"/>
          <w:lang w:val="ro-RO"/>
        </w:rPr>
        <w:t xml:space="preserve">i </w:t>
      </w:r>
      <w:r w:rsidRPr="009878D4">
        <w:rPr>
          <w:rFonts w:asciiTheme="minorHAnsi" w:eastAsia="Trebuchet MS" w:hAnsiTheme="minorHAnsi" w:cstheme="minorHAnsi"/>
          <w:color w:val="002060"/>
          <w:sz w:val="24"/>
          <w:szCs w:val="24"/>
          <w:lang w:val="ro-RO"/>
        </w:rPr>
        <w:t>financiare,</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șa</w:t>
      </w:r>
      <w:r w:rsidRPr="009878D4">
        <w:rPr>
          <w:rFonts w:asciiTheme="minorHAnsi" w:eastAsia="Trebuchet MS" w:hAnsiTheme="minorHAnsi" w:cstheme="minorHAnsi"/>
          <w:color w:val="002060"/>
          <w:spacing w:val="3"/>
          <w:sz w:val="24"/>
          <w:szCs w:val="24"/>
          <w:lang w:val="ro-RO"/>
        </w:rPr>
        <w:t xml:space="preserve"> </w:t>
      </w:r>
      <w:r w:rsidRPr="009878D4">
        <w:rPr>
          <w:rFonts w:asciiTheme="minorHAnsi" w:eastAsia="Trebuchet MS" w:hAnsiTheme="minorHAnsi" w:cstheme="minorHAnsi"/>
          <w:color w:val="002060"/>
          <w:sz w:val="24"/>
          <w:szCs w:val="24"/>
          <w:lang w:val="ro-RO"/>
        </w:rPr>
        <w:t>cum</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sun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5"/>
          <w:sz w:val="24"/>
          <w:szCs w:val="24"/>
          <w:lang w:val="ro-RO"/>
        </w:rPr>
        <w:t xml:space="preserve"> </w:t>
      </w:r>
      <w:r w:rsidRPr="009878D4">
        <w:rPr>
          <w:rFonts w:asciiTheme="minorHAnsi" w:eastAsia="Trebuchet MS" w:hAnsiTheme="minorHAnsi" w:cstheme="minorHAnsi"/>
          <w:color w:val="002060"/>
          <w:sz w:val="24"/>
          <w:szCs w:val="24"/>
          <w:lang w:val="ro-RO"/>
        </w:rPr>
        <w:t>acestea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z w:val="24"/>
          <w:szCs w:val="24"/>
          <w:lang w:val="ro-RO"/>
        </w:rPr>
        <w:t>asumate</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z w:val="24"/>
          <w:szCs w:val="24"/>
          <w:lang w:val="ro-RO"/>
        </w:rPr>
        <w:t>de fiecare</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partener,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conformitat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cu </w:t>
      </w:r>
      <w:r w:rsidRPr="009878D4">
        <w:rPr>
          <w:rFonts w:asciiTheme="minorHAnsi" w:eastAsia="Trebuchet MS" w:hAnsiTheme="minorHAnsi" w:cstheme="minorHAnsi"/>
          <w:color w:val="002060"/>
          <w:sz w:val="24"/>
          <w:szCs w:val="24"/>
          <w:lang w:val="ro-RO"/>
        </w:rPr>
        <w:t>prevederile</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z w:val="24"/>
          <w:szCs w:val="24"/>
          <w:lang w:val="ro-RO"/>
        </w:rPr>
        <w:t>Acordului</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w w:val="103"/>
          <w:sz w:val="24"/>
          <w:szCs w:val="24"/>
          <w:lang w:val="ro-RO"/>
        </w:rPr>
        <w:t>parteneriat</w:t>
      </w:r>
      <w:r w:rsidR="001854F6" w:rsidRPr="009878D4">
        <w:rPr>
          <w:rFonts w:asciiTheme="minorHAnsi" w:eastAsia="Trebuchet MS" w:hAnsiTheme="minorHAnsi" w:cstheme="minorHAnsi"/>
          <w:color w:val="002060"/>
          <w:w w:val="103"/>
          <w:sz w:val="24"/>
          <w:szCs w:val="24"/>
          <w:lang w:val="ro-RO"/>
        </w:rPr>
        <w:t>.</w:t>
      </w:r>
    </w:p>
    <w:p w14:paraId="2820C91D" w14:textId="661E13AC" w:rsidR="009C7C7B" w:rsidRPr="009878D4" w:rsidRDefault="009C7C7B" w:rsidP="006B64F9">
      <w:pPr>
        <w:spacing w:before="60"/>
        <w:ind w:left="133" w:right="105"/>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(2)</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În cazul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1"/>
          <w:sz w:val="24"/>
          <w:szCs w:val="24"/>
          <w:lang w:val="ro-RO"/>
        </w:rPr>
        <w:t>proiectelo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m</w:t>
      </w:r>
      <w:r w:rsidRPr="009878D4">
        <w:rPr>
          <w:rFonts w:asciiTheme="minorHAnsi" w:eastAsia="Trebuchet MS" w:hAnsiTheme="minorHAnsi" w:cstheme="minorHAnsi"/>
          <w:color w:val="002060"/>
          <w:spacing w:val="-1"/>
          <w:sz w:val="24"/>
          <w:szCs w:val="24"/>
          <w:lang w:val="ro-RO"/>
        </w:rPr>
        <w:t>plementat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4"/>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sz w:val="24"/>
          <w:szCs w:val="24"/>
          <w:lang w:val="ro-RO"/>
        </w:rPr>
        <w:t>parteneriat</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8"/>
          <w:sz w:val="24"/>
          <w:szCs w:val="24"/>
          <w:lang w:val="ro-RO"/>
        </w:rPr>
        <w:t xml:space="preserve"> </w:t>
      </w:r>
      <w:r w:rsidRPr="009878D4">
        <w:rPr>
          <w:rFonts w:asciiTheme="minorHAnsi" w:eastAsia="Trebuchet MS" w:hAnsiTheme="minorHAnsi" w:cstheme="minorHAnsi"/>
          <w:color w:val="002060"/>
          <w:sz w:val="24"/>
          <w:szCs w:val="24"/>
          <w:lang w:val="ro-RO"/>
        </w:rPr>
        <w:t>Parteneriatul</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constituit</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pentru </w:t>
      </w:r>
      <w:r w:rsidRPr="009878D4">
        <w:rPr>
          <w:rFonts w:asciiTheme="minorHAnsi" w:eastAsia="Trebuchet MS" w:hAnsiTheme="minorHAnsi" w:cstheme="minorHAnsi"/>
          <w:color w:val="002060"/>
          <w:spacing w:val="-1"/>
          <w:sz w:val="24"/>
          <w:szCs w:val="24"/>
          <w:lang w:val="ro-RO"/>
        </w:rPr>
        <w:t>implementare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Proiectului</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2"/>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55"/>
          <w:sz w:val="24"/>
          <w:szCs w:val="24"/>
          <w:lang w:val="ro-RO"/>
        </w:rPr>
        <w:t xml:space="preserve"> </w:t>
      </w:r>
      <w:r w:rsidRPr="009878D4">
        <w:rPr>
          <w:rFonts w:asciiTheme="minorHAnsi" w:eastAsia="Trebuchet MS" w:hAnsiTheme="minorHAnsi" w:cstheme="minorHAnsi"/>
          <w:color w:val="002060"/>
          <w:spacing w:val="-1"/>
          <w:sz w:val="24"/>
          <w:szCs w:val="24"/>
          <w:lang w:val="ro-RO"/>
        </w:rPr>
        <w:t>consemna</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z w:val="24"/>
          <w:szCs w:val="24"/>
          <w:lang w:val="ro-RO"/>
        </w:rPr>
        <w:t xml:space="preserve">prin </w:t>
      </w:r>
      <w:r w:rsidRPr="009878D4">
        <w:rPr>
          <w:rFonts w:asciiTheme="minorHAnsi" w:eastAsia="Trebuchet MS" w:hAnsiTheme="minorHAnsi" w:cstheme="minorHAnsi"/>
          <w:color w:val="002060"/>
          <w:spacing w:val="-1"/>
          <w:sz w:val="24"/>
          <w:szCs w:val="24"/>
          <w:lang w:val="ro-RO"/>
        </w:rPr>
        <w:t>Acordu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care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face</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parte </w:t>
      </w:r>
      <w:r w:rsidRPr="009878D4">
        <w:rPr>
          <w:rFonts w:asciiTheme="minorHAnsi" w:eastAsia="Trebuchet MS" w:hAnsiTheme="minorHAnsi" w:cstheme="minorHAnsi"/>
          <w:color w:val="002060"/>
          <w:spacing w:val="-1"/>
          <w:sz w:val="24"/>
          <w:szCs w:val="24"/>
          <w:lang w:val="ro-RO"/>
        </w:rPr>
        <w:t>integrant</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din</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prezentul</w:t>
      </w:r>
      <w:r w:rsidRPr="009878D4">
        <w:rPr>
          <w:rFonts w:asciiTheme="minorHAnsi" w:eastAsia="Trebuchet MS" w:hAnsiTheme="minorHAnsi" w:cstheme="minorHAnsi"/>
          <w:color w:val="002060"/>
          <w:spacing w:val="56"/>
          <w:sz w:val="24"/>
          <w:szCs w:val="24"/>
          <w:lang w:val="ro-RO"/>
        </w:rPr>
        <w:t xml:space="preserve"> </w:t>
      </w:r>
      <w:r w:rsidRPr="009878D4">
        <w:rPr>
          <w:rFonts w:asciiTheme="minorHAnsi" w:eastAsia="Trebuchet MS" w:hAnsiTheme="minorHAnsi" w:cstheme="minorHAnsi"/>
          <w:color w:val="002060"/>
          <w:spacing w:val="-1"/>
          <w:sz w:val="24"/>
          <w:szCs w:val="24"/>
          <w:lang w:val="ro-RO"/>
        </w:rPr>
        <w:t>contrac</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33"/>
          <w:sz w:val="24"/>
          <w:szCs w:val="24"/>
          <w:lang w:val="ro-RO"/>
        </w:rPr>
        <w:t xml:space="preserve"> </w:t>
      </w:r>
      <w:r w:rsidRPr="009878D4">
        <w:rPr>
          <w:rFonts w:asciiTheme="minorHAnsi" w:eastAsia="Trebuchet MS" w:hAnsiTheme="minorHAnsi" w:cstheme="minorHAnsi"/>
          <w:color w:val="002060"/>
          <w:spacing w:val="-1"/>
          <w:sz w:val="24"/>
          <w:szCs w:val="24"/>
          <w:lang w:val="ro-RO"/>
        </w:rPr>
        <w:t>v</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răspunde</w:t>
      </w:r>
      <w:r w:rsidRPr="009878D4">
        <w:rPr>
          <w:rFonts w:asciiTheme="minorHAnsi" w:eastAsia="Trebuchet MS" w:hAnsiTheme="minorHAnsi" w:cstheme="minorHAnsi"/>
          <w:color w:val="002060"/>
          <w:spacing w:val="52"/>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mod</w:t>
      </w:r>
      <w:r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pacing w:val="-1"/>
          <w:sz w:val="24"/>
          <w:szCs w:val="24"/>
          <w:lang w:val="ro-RO"/>
        </w:rPr>
        <w:t>solida</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46"/>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39"/>
          <w:sz w:val="24"/>
          <w:szCs w:val="24"/>
          <w:lang w:val="ro-RO"/>
        </w:rPr>
        <w:t xml:space="preserve"> </w:t>
      </w:r>
      <w:r w:rsidRPr="009878D4">
        <w:rPr>
          <w:rFonts w:asciiTheme="minorHAnsi" w:eastAsia="Trebuchet MS" w:hAnsiTheme="minorHAnsi" w:cstheme="minorHAnsi"/>
          <w:color w:val="002060"/>
          <w:sz w:val="24"/>
          <w:szCs w:val="24"/>
          <w:lang w:val="ro-RO"/>
        </w:rPr>
        <w:t>individual,</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pacing w:val="-1"/>
          <w:sz w:val="24"/>
          <w:szCs w:val="24"/>
          <w:lang w:val="ro-RO"/>
        </w:rPr>
        <w:t>dup</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caz,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2"/>
          <w:sz w:val="24"/>
          <w:szCs w:val="24"/>
          <w:lang w:val="ro-RO"/>
        </w:rPr>
        <w:t>m</w:t>
      </w:r>
      <w:r w:rsidRPr="009878D4">
        <w:rPr>
          <w:rFonts w:asciiTheme="minorHAnsi" w:eastAsia="Trebuchet MS" w:hAnsiTheme="minorHAnsi" w:cstheme="minorHAnsi"/>
          <w:color w:val="002060"/>
          <w:sz w:val="24"/>
          <w:szCs w:val="24"/>
          <w:lang w:val="ro-RO"/>
        </w:rPr>
        <w:t>plementarea</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sz w:val="24"/>
          <w:szCs w:val="24"/>
          <w:lang w:val="ro-RO"/>
        </w:rPr>
        <w:t>Proiectului</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2"/>
          <w:sz w:val="24"/>
          <w:szCs w:val="24"/>
          <w:lang w:val="ro-RO"/>
        </w:rPr>
        <w:t xml:space="preserve"> </w:t>
      </w:r>
      <w:proofErr w:type="spellStart"/>
      <w:r w:rsidRPr="009878D4">
        <w:rPr>
          <w:rFonts w:asciiTheme="minorHAnsi" w:eastAsia="Trebuchet MS" w:hAnsiTheme="minorHAnsi" w:cstheme="minorHAnsi"/>
          <w:color w:val="002060"/>
          <w:sz w:val="24"/>
          <w:szCs w:val="24"/>
          <w:lang w:val="ro-RO"/>
        </w:rPr>
        <w:t>acţiunile</w:t>
      </w:r>
      <w:proofErr w:type="spellEnd"/>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sz w:val="24"/>
          <w:szCs w:val="24"/>
          <w:lang w:val="ro-RO"/>
        </w:rPr>
        <w:t>sa</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1"/>
          <w:sz w:val="24"/>
          <w:szCs w:val="24"/>
          <w:lang w:val="ro-RO"/>
        </w:rPr>
        <w:t xml:space="preserve"> </w:t>
      </w:r>
      <w:proofErr w:type="spellStart"/>
      <w:r w:rsidRPr="009878D4">
        <w:rPr>
          <w:rFonts w:asciiTheme="minorHAnsi" w:eastAsia="Trebuchet MS" w:hAnsiTheme="minorHAnsi" w:cstheme="minorHAnsi"/>
          <w:color w:val="002060"/>
          <w:sz w:val="24"/>
          <w:szCs w:val="24"/>
          <w:lang w:val="ro-RO"/>
        </w:rPr>
        <w:t>inacţiunile</w:t>
      </w:r>
      <w:proofErr w:type="spellEnd"/>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pacing w:val="-1"/>
          <w:sz w:val="24"/>
          <w:szCs w:val="24"/>
          <w:lang w:val="ro-RO"/>
        </w:rPr>
        <w:t>acestora</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or</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1"/>
          <w:w w:val="103"/>
          <w:sz w:val="24"/>
          <w:szCs w:val="24"/>
          <w:lang w:val="ro-RO"/>
        </w:rPr>
        <w:t xml:space="preserve">ale </w:t>
      </w:r>
      <w:r w:rsidRPr="009878D4">
        <w:rPr>
          <w:rFonts w:asciiTheme="minorHAnsi" w:eastAsia="Trebuchet MS" w:hAnsiTheme="minorHAnsi" w:cstheme="minorHAnsi"/>
          <w:color w:val="002060"/>
          <w:sz w:val="24"/>
          <w:szCs w:val="24"/>
          <w:lang w:val="ro-RO"/>
        </w:rPr>
        <w:t>prestatorilor</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z w:val="24"/>
          <w:szCs w:val="24"/>
          <w:lang w:val="ro-RO"/>
        </w:rPr>
        <w:t>serviciilor</w:t>
      </w:r>
      <w:r w:rsidRPr="009878D4">
        <w:rPr>
          <w:rFonts w:asciiTheme="minorHAnsi" w:eastAsia="Trebuchet MS" w:hAnsiTheme="minorHAnsi" w:cstheme="minorHAnsi"/>
          <w:color w:val="002060"/>
          <w:spacing w:val="2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extern</w:t>
      </w:r>
      <w:r w:rsidRPr="009878D4">
        <w:rPr>
          <w:rFonts w:asciiTheme="minorHAnsi" w:eastAsia="Trebuchet MS" w:hAnsiTheme="minorHAnsi" w:cstheme="minorHAnsi"/>
          <w:color w:val="002060"/>
          <w:spacing w:val="-2"/>
          <w:sz w:val="24"/>
          <w:szCs w:val="24"/>
          <w:lang w:val="ro-RO"/>
        </w:rPr>
        <w:t>a</w:t>
      </w:r>
      <w:r w:rsidRPr="009878D4">
        <w:rPr>
          <w:rFonts w:asciiTheme="minorHAnsi" w:eastAsia="Trebuchet MS" w:hAnsiTheme="minorHAnsi" w:cstheme="minorHAnsi"/>
          <w:color w:val="002060"/>
          <w:sz w:val="24"/>
          <w:szCs w:val="24"/>
          <w:lang w:val="ro-RO"/>
        </w:rPr>
        <w:t>lizate</w:t>
      </w:r>
      <w:proofErr w:type="spellEnd"/>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n</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cadrul</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w w:val="103"/>
          <w:sz w:val="24"/>
          <w:szCs w:val="24"/>
          <w:lang w:val="ro-RO"/>
        </w:rPr>
        <w:t>proiectului</w:t>
      </w:r>
      <w:r w:rsidR="001854F6" w:rsidRPr="009878D4">
        <w:rPr>
          <w:rFonts w:asciiTheme="minorHAnsi" w:eastAsia="Trebuchet MS" w:hAnsiTheme="minorHAnsi" w:cstheme="minorHAnsi"/>
          <w:color w:val="002060"/>
          <w:w w:val="103"/>
          <w:sz w:val="24"/>
          <w:szCs w:val="24"/>
          <w:lang w:val="ro-RO"/>
        </w:rPr>
        <w:t>.</w:t>
      </w:r>
    </w:p>
    <w:p w14:paraId="0CD02D43" w14:textId="257A24D5" w:rsidR="009C7C7B" w:rsidRPr="009878D4" w:rsidRDefault="009C7C7B" w:rsidP="006B64F9">
      <w:pPr>
        <w:spacing w:before="60"/>
        <w:ind w:left="133" w:right="103"/>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(3)</w:t>
      </w:r>
      <w:r w:rsidRPr="009878D4">
        <w:rPr>
          <w:rFonts w:asciiTheme="minorHAnsi" w:eastAsia="Trebuchet MS" w:hAnsiTheme="minorHAnsi" w:cstheme="minorHAnsi"/>
          <w:color w:val="002060"/>
          <w:spacing w:val="4"/>
          <w:sz w:val="24"/>
          <w:szCs w:val="24"/>
          <w:lang w:val="ro-RO"/>
        </w:rPr>
        <w:t xml:space="preserve"> </w:t>
      </w:r>
      <w:proofErr w:type="spellStart"/>
      <w:r w:rsidRPr="009878D4">
        <w:rPr>
          <w:rFonts w:asciiTheme="minorHAnsi" w:eastAsia="Trebuchet MS" w:hAnsiTheme="minorHAnsi" w:cstheme="minorHAnsi"/>
          <w:color w:val="002060"/>
          <w:sz w:val="24"/>
          <w:szCs w:val="24"/>
          <w:lang w:val="ro-RO"/>
        </w:rPr>
        <w:t>Toţi</w:t>
      </w:r>
      <w:proofErr w:type="spellEnd"/>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z w:val="24"/>
          <w:szCs w:val="24"/>
          <w:lang w:val="ro-RO"/>
        </w:rPr>
        <w:t>partenerii</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pacing w:val="-1"/>
          <w:sz w:val="24"/>
          <w:szCs w:val="24"/>
          <w:lang w:val="ro-RO"/>
        </w:rPr>
        <w:t>sun</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7"/>
          <w:sz w:val="24"/>
          <w:szCs w:val="24"/>
          <w:lang w:val="ro-RO"/>
        </w:rPr>
        <w:t xml:space="preserve"> </w:t>
      </w:r>
      <w:proofErr w:type="spellStart"/>
      <w:r w:rsidRPr="009878D4">
        <w:rPr>
          <w:rFonts w:asciiTheme="minorHAnsi" w:eastAsia="Trebuchet MS" w:hAnsiTheme="minorHAnsi" w:cstheme="minorHAnsi"/>
          <w:color w:val="002060"/>
          <w:sz w:val="24"/>
          <w:szCs w:val="24"/>
          <w:lang w:val="ro-RO"/>
        </w:rPr>
        <w:t>obligaţi</w:t>
      </w:r>
      <w:proofErr w:type="spellEnd"/>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pacing w:val="-2"/>
          <w:sz w:val="24"/>
          <w:szCs w:val="24"/>
          <w:lang w:val="ro-RO"/>
        </w:rPr>
        <w:t>s</w:t>
      </w:r>
      <w:r w:rsidRPr="009878D4">
        <w:rPr>
          <w:rFonts w:asciiTheme="minorHAnsi" w:eastAsia="Trebuchet MS" w:hAnsiTheme="minorHAnsi" w:cstheme="minorHAnsi"/>
          <w:color w:val="002060"/>
          <w:sz w:val="24"/>
          <w:szCs w:val="24"/>
          <w:lang w:val="ro-RO"/>
        </w:rPr>
        <w:t>ă</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respect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22"/>
          <w:sz w:val="24"/>
          <w:szCs w:val="24"/>
          <w:lang w:val="ro-RO"/>
        </w:rPr>
        <w:t xml:space="preserve"> </w:t>
      </w:r>
      <w:r w:rsidRPr="009878D4">
        <w:rPr>
          <w:rFonts w:asciiTheme="minorHAnsi" w:eastAsia="Trebuchet MS" w:hAnsiTheme="minorHAnsi" w:cstheme="minorHAnsi"/>
          <w:color w:val="002060"/>
          <w:sz w:val="24"/>
          <w:szCs w:val="24"/>
          <w:lang w:val="ro-RO"/>
        </w:rPr>
        <w:t>întocmai</w:t>
      </w:r>
      <w:r w:rsidRPr="009878D4">
        <w:rPr>
          <w:rFonts w:asciiTheme="minorHAnsi" w:eastAsia="Trebuchet MS" w:hAnsiTheme="minorHAnsi" w:cstheme="minorHAnsi"/>
          <w:color w:val="002060"/>
          <w:spacing w:val="22"/>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ş</w:t>
      </w:r>
      <w:r w:rsidRPr="009878D4">
        <w:rPr>
          <w:rFonts w:asciiTheme="minorHAnsi" w:eastAsia="Trebuchet MS" w:hAnsiTheme="minorHAnsi" w:cstheme="minorHAnsi"/>
          <w:color w:val="002060"/>
          <w:sz w:val="24"/>
          <w:szCs w:val="24"/>
          <w:lang w:val="ro-RO"/>
        </w:rPr>
        <w:t>i</w:t>
      </w:r>
      <w:proofErr w:type="spellEnd"/>
      <w:r w:rsidRPr="009878D4">
        <w:rPr>
          <w:rFonts w:asciiTheme="minorHAnsi" w:eastAsia="Trebuchet MS" w:hAnsiTheme="minorHAnsi" w:cstheme="minorHAnsi"/>
          <w:color w:val="002060"/>
          <w:sz w:val="24"/>
          <w:szCs w:val="24"/>
          <w:lang w:val="ro-RO"/>
        </w:rPr>
        <w:t xml:space="preserve"> în</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z w:val="24"/>
          <w:szCs w:val="24"/>
          <w:lang w:val="ro-RO"/>
        </w:rPr>
        <w:t>integralitate</w:t>
      </w:r>
      <w:r w:rsidRPr="009878D4">
        <w:rPr>
          <w:rFonts w:asciiTheme="minorHAnsi" w:eastAsia="Trebuchet MS" w:hAnsiTheme="minorHAnsi" w:cstheme="minorHAnsi"/>
          <w:color w:val="002060"/>
          <w:spacing w:val="31"/>
          <w:sz w:val="24"/>
          <w:szCs w:val="24"/>
          <w:lang w:val="ro-RO"/>
        </w:rPr>
        <w:t xml:space="preserve"> </w:t>
      </w:r>
      <w:r w:rsidRPr="009878D4">
        <w:rPr>
          <w:rFonts w:asciiTheme="minorHAnsi" w:eastAsia="Trebuchet MS" w:hAnsiTheme="minorHAnsi" w:cstheme="minorHAnsi"/>
          <w:color w:val="002060"/>
          <w:w w:val="103"/>
          <w:sz w:val="24"/>
          <w:szCs w:val="24"/>
          <w:lang w:val="ro-RO"/>
        </w:rPr>
        <w:t xml:space="preserve">prevederile </w:t>
      </w:r>
      <w:r w:rsidRPr="009878D4">
        <w:rPr>
          <w:rFonts w:asciiTheme="minorHAnsi" w:eastAsia="Trebuchet MS" w:hAnsiTheme="minorHAnsi" w:cstheme="minorHAnsi"/>
          <w:color w:val="002060"/>
          <w:spacing w:val="-1"/>
          <w:sz w:val="24"/>
          <w:szCs w:val="24"/>
          <w:lang w:val="ro-RO"/>
        </w:rPr>
        <w:t>prezentulu</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6"/>
          <w:sz w:val="24"/>
          <w:szCs w:val="24"/>
          <w:lang w:val="ro-RO"/>
        </w:rPr>
        <w:t xml:space="preserve"> </w:t>
      </w:r>
      <w:r w:rsidRPr="009878D4">
        <w:rPr>
          <w:rFonts w:asciiTheme="minorHAnsi" w:eastAsia="Trebuchet MS" w:hAnsiTheme="minorHAnsi" w:cstheme="minorHAnsi"/>
          <w:color w:val="002060"/>
          <w:spacing w:val="-1"/>
          <w:sz w:val="24"/>
          <w:szCs w:val="24"/>
          <w:lang w:val="ro-RO"/>
        </w:rPr>
        <w:t>Contrac</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z w:val="24"/>
          <w:szCs w:val="24"/>
          <w:lang w:val="ro-RO"/>
        </w:rPr>
        <w:t>Finan</w:t>
      </w:r>
      <w:r w:rsidRPr="009878D4">
        <w:rPr>
          <w:rFonts w:asciiTheme="minorHAnsi" w:eastAsia="Trebuchet MS" w:hAnsiTheme="minorHAnsi" w:cstheme="minorHAnsi"/>
          <w:color w:val="002060"/>
          <w:spacing w:val="-1"/>
          <w:sz w:val="24"/>
          <w:szCs w:val="24"/>
          <w:lang w:val="ro-RO"/>
        </w:rPr>
        <w:t>țare</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z w:val="24"/>
          <w:szCs w:val="24"/>
          <w:lang w:val="ro-RO"/>
        </w:rPr>
        <w:t>Liderul</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3"/>
          <w:sz w:val="24"/>
          <w:szCs w:val="24"/>
          <w:lang w:val="ro-RO"/>
        </w:rPr>
        <w:t xml:space="preserve"> </w:t>
      </w:r>
      <w:r w:rsidRPr="009878D4">
        <w:rPr>
          <w:rFonts w:asciiTheme="minorHAnsi" w:eastAsia="Trebuchet MS" w:hAnsiTheme="minorHAnsi" w:cstheme="minorHAnsi"/>
          <w:color w:val="002060"/>
          <w:sz w:val="24"/>
          <w:szCs w:val="24"/>
          <w:lang w:val="ro-RO"/>
        </w:rPr>
        <w:t xml:space="preserve">parteneriat </w:t>
      </w:r>
      <w:r w:rsidRPr="009878D4">
        <w:rPr>
          <w:rFonts w:asciiTheme="minorHAnsi" w:eastAsia="Trebuchet MS" w:hAnsiTheme="minorHAnsi" w:cstheme="minorHAnsi"/>
          <w:color w:val="002060"/>
          <w:spacing w:val="4"/>
          <w:sz w:val="24"/>
          <w:szCs w:val="24"/>
          <w:lang w:val="ro-RO"/>
        </w:rPr>
        <w:t xml:space="preserve"> </w:t>
      </w:r>
      <w:r w:rsidRPr="009878D4">
        <w:rPr>
          <w:rFonts w:asciiTheme="minorHAnsi" w:eastAsia="Trebuchet MS" w:hAnsiTheme="minorHAnsi" w:cstheme="minorHAnsi"/>
          <w:color w:val="002060"/>
          <w:sz w:val="24"/>
          <w:szCs w:val="24"/>
          <w:lang w:val="ro-RO"/>
        </w:rPr>
        <w:t>răspunde</w:t>
      </w:r>
      <w:r w:rsidRPr="009878D4">
        <w:rPr>
          <w:rFonts w:asciiTheme="minorHAnsi" w:eastAsia="Trebuchet MS" w:hAnsiTheme="minorHAnsi" w:cstheme="minorHAnsi"/>
          <w:color w:val="002060"/>
          <w:spacing w:val="58"/>
          <w:sz w:val="24"/>
          <w:szCs w:val="24"/>
          <w:lang w:val="ro-RO"/>
        </w:rPr>
        <w:t xml:space="preserve"> </w:t>
      </w:r>
      <w:r w:rsidRPr="009878D4">
        <w:rPr>
          <w:rFonts w:asciiTheme="minorHAnsi" w:eastAsia="Trebuchet MS" w:hAnsiTheme="minorHAnsi" w:cstheme="minorHAnsi"/>
          <w:color w:val="002060"/>
          <w:sz w:val="24"/>
          <w:szCs w:val="24"/>
          <w:lang w:val="ro-RO"/>
        </w:rPr>
        <w:t>în</w:t>
      </w:r>
      <w:r w:rsidRPr="009878D4">
        <w:rPr>
          <w:rFonts w:asciiTheme="minorHAnsi" w:eastAsia="Trebuchet MS" w:hAnsiTheme="minorHAnsi" w:cstheme="minorHAnsi"/>
          <w:color w:val="002060"/>
          <w:spacing w:val="41"/>
          <w:sz w:val="24"/>
          <w:szCs w:val="24"/>
          <w:lang w:val="ro-RO"/>
        </w:rPr>
        <w:t xml:space="preserve"> </w:t>
      </w:r>
      <w:proofErr w:type="spellStart"/>
      <w:r w:rsidRPr="009878D4">
        <w:rPr>
          <w:rFonts w:asciiTheme="minorHAnsi" w:eastAsia="Trebuchet MS" w:hAnsiTheme="minorHAnsi" w:cstheme="minorHAnsi"/>
          <w:color w:val="002060"/>
          <w:spacing w:val="-1"/>
          <w:sz w:val="24"/>
          <w:szCs w:val="24"/>
          <w:lang w:val="ro-RO"/>
        </w:rPr>
        <w:t>faţ</w:t>
      </w:r>
      <w:r w:rsidRPr="009878D4">
        <w:rPr>
          <w:rFonts w:asciiTheme="minorHAnsi" w:eastAsia="Trebuchet MS" w:hAnsiTheme="minorHAnsi" w:cstheme="minorHAnsi"/>
          <w:color w:val="002060"/>
          <w:sz w:val="24"/>
          <w:szCs w:val="24"/>
          <w:lang w:val="ro-RO"/>
        </w:rPr>
        <w:t>a</w:t>
      </w:r>
      <w:proofErr w:type="spellEnd"/>
      <w:r w:rsidRPr="009878D4">
        <w:rPr>
          <w:rFonts w:asciiTheme="minorHAnsi" w:eastAsia="Trebuchet MS" w:hAnsiTheme="minorHAnsi" w:cstheme="minorHAnsi"/>
          <w:color w:val="002060"/>
          <w:spacing w:val="44"/>
          <w:sz w:val="24"/>
          <w:szCs w:val="24"/>
          <w:lang w:val="ro-RO"/>
        </w:rPr>
        <w:t xml:space="preserve"> </w:t>
      </w:r>
      <w:r w:rsidRPr="009878D4">
        <w:rPr>
          <w:rFonts w:asciiTheme="minorHAnsi" w:eastAsia="Trebuchet MS" w:hAnsiTheme="minorHAnsi" w:cstheme="minorHAnsi"/>
          <w:color w:val="002060"/>
          <w:sz w:val="24"/>
          <w:szCs w:val="24"/>
          <w:lang w:val="ro-RO"/>
        </w:rPr>
        <w:t>AM/</w:t>
      </w:r>
      <w:r w:rsidRPr="009878D4">
        <w:rPr>
          <w:rFonts w:asciiTheme="minorHAnsi" w:eastAsia="Trebuchet MS" w:hAnsiTheme="minorHAnsi" w:cstheme="minorHAnsi"/>
          <w:color w:val="002060"/>
          <w:spacing w:val="-1"/>
          <w:w w:val="103"/>
          <w:sz w:val="24"/>
          <w:szCs w:val="24"/>
          <w:lang w:val="ro-RO"/>
        </w:rPr>
        <w:t xml:space="preserve">OI </w:t>
      </w:r>
      <w:r w:rsidRPr="009878D4">
        <w:rPr>
          <w:rFonts w:asciiTheme="minorHAnsi" w:eastAsia="Trebuchet MS" w:hAnsiTheme="minorHAnsi" w:cstheme="minorHAnsi"/>
          <w:color w:val="002060"/>
          <w:spacing w:val="-1"/>
          <w:sz w:val="24"/>
          <w:szCs w:val="24"/>
          <w:lang w:val="ro-RO"/>
        </w:rPr>
        <w:t>responsabi</w:t>
      </w:r>
      <w:r w:rsidRPr="009878D4">
        <w:rPr>
          <w:rFonts w:asciiTheme="minorHAnsi" w:eastAsia="Trebuchet MS" w:hAnsiTheme="minorHAnsi" w:cstheme="minorHAnsi"/>
          <w:color w:val="002060"/>
          <w:sz w:val="24"/>
          <w:szCs w:val="24"/>
          <w:lang w:val="ro-RO"/>
        </w:rPr>
        <w:t xml:space="preserve">l </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îndeplinirea</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prevederilo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prezentului</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Contrac</w:t>
      </w:r>
      <w:r w:rsidRPr="009878D4">
        <w:rPr>
          <w:rFonts w:asciiTheme="minorHAnsi" w:eastAsia="Trebuchet MS" w:hAnsiTheme="minorHAnsi" w:cstheme="minorHAnsi"/>
          <w:color w:val="002060"/>
          <w:sz w:val="24"/>
          <w:szCs w:val="24"/>
          <w:lang w:val="ro-RO"/>
        </w:rPr>
        <w:t>t</w:t>
      </w:r>
      <w:r w:rsidR="001854F6"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5"/>
          <w:sz w:val="24"/>
          <w:szCs w:val="24"/>
          <w:lang w:val="ro-RO"/>
        </w:rPr>
        <w:t xml:space="preserve"> </w:t>
      </w:r>
    </w:p>
    <w:p w14:paraId="29652102" w14:textId="6422C2A0" w:rsidR="009C7C7B" w:rsidRPr="009878D4" w:rsidRDefault="009C7C7B" w:rsidP="006B64F9">
      <w:pPr>
        <w:spacing w:before="60"/>
        <w:ind w:left="133" w:right="105"/>
        <w:jc w:val="both"/>
        <w:rPr>
          <w:rFonts w:asciiTheme="minorHAnsi" w:hAnsiTheme="minorHAnsi" w:cstheme="minorHAnsi"/>
          <w:color w:val="002060"/>
          <w:sz w:val="24"/>
          <w:szCs w:val="24"/>
          <w:lang w:val="ro-RO"/>
        </w:rPr>
      </w:pPr>
      <w:r w:rsidRPr="009878D4">
        <w:rPr>
          <w:rFonts w:asciiTheme="minorHAnsi" w:eastAsia="Trebuchet MS" w:hAnsiTheme="minorHAnsi" w:cstheme="minorHAnsi"/>
          <w:color w:val="002060"/>
          <w:sz w:val="24"/>
          <w:szCs w:val="24"/>
          <w:lang w:val="ro-RO"/>
        </w:rPr>
        <w:t xml:space="preserve">(4) </w:t>
      </w:r>
      <w:r w:rsidRPr="009878D4">
        <w:rPr>
          <w:rFonts w:asciiTheme="minorHAnsi" w:eastAsia="Trebuchet MS" w:hAnsiTheme="minorHAnsi" w:cstheme="minorHAnsi"/>
          <w:color w:val="002060"/>
          <w:spacing w:val="-1"/>
          <w:sz w:val="24"/>
          <w:szCs w:val="24"/>
          <w:lang w:val="ro-RO"/>
        </w:rPr>
        <w:t>Lideru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4"/>
          <w:sz w:val="24"/>
          <w:szCs w:val="24"/>
          <w:lang w:val="ro-RO"/>
        </w:rPr>
        <w:t xml:space="preserve"> </w:t>
      </w:r>
      <w:r w:rsidRPr="009878D4">
        <w:rPr>
          <w:rFonts w:asciiTheme="minorHAnsi" w:eastAsia="Trebuchet MS" w:hAnsiTheme="minorHAnsi" w:cstheme="minorHAnsi"/>
          <w:color w:val="002060"/>
          <w:spacing w:val="-1"/>
          <w:sz w:val="24"/>
          <w:szCs w:val="24"/>
          <w:lang w:val="ro-RO"/>
        </w:rPr>
        <w:t>parteneriatulu</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pacing w:val="-1"/>
          <w:sz w:val="24"/>
          <w:szCs w:val="24"/>
          <w:lang w:val="ro-RO"/>
        </w:rPr>
        <w:t>est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7"/>
          <w:sz w:val="24"/>
          <w:szCs w:val="24"/>
          <w:lang w:val="ro-RO"/>
        </w:rPr>
        <w:t xml:space="preserve"> </w:t>
      </w:r>
      <w:r w:rsidRPr="009878D4">
        <w:rPr>
          <w:rFonts w:asciiTheme="minorHAnsi" w:eastAsia="Trebuchet MS" w:hAnsiTheme="minorHAnsi" w:cstheme="minorHAnsi"/>
          <w:color w:val="002060"/>
          <w:spacing w:val="-1"/>
          <w:sz w:val="24"/>
          <w:szCs w:val="24"/>
          <w:lang w:val="ro-RO"/>
        </w:rPr>
        <w:t>responsabi</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c</w:t>
      </w:r>
      <w:r w:rsidRPr="009878D4">
        <w:rPr>
          <w:rFonts w:asciiTheme="minorHAnsi" w:eastAsia="Trebuchet MS" w:hAnsiTheme="minorHAnsi" w:cstheme="minorHAnsi"/>
          <w:color w:val="002060"/>
          <w:sz w:val="24"/>
          <w:szCs w:val="24"/>
          <w:lang w:val="ro-RO"/>
        </w:rPr>
        <w:t>u</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transmitere</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pacing w:val="-1"/>
          <w:sz w:val="24"/>
          <w:szCs w:val="24"/>
          <w:lang w:val="ro-RO"/>
        </w:rPr>
        <w:t>cererilo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19"/>
          <w:sz w:val="24"/>
          <w:szCs w:val="24"/>
          <w:lang w:val="ro-RO"/>
        </w:rPr>
        <w:t xml:space="preserve"> </w:t>
      </w:r>
      <w:r w:rsidRPr="009878D4">
        <w:rPr>
          <w:rFonts w:asciiTheme="minorHAnsi" w:eastAsia="Trebuchet MS" w:hAnsiTheme="minorHAnsi" w:cstheme="minorHAnsi"/>
          <w:color w:val="002060"/>
          <w:spacing w:val="-1"/>
          <w:sz w:val="24"/>
          <w:szCs w:val="24"/>
          <w:lang w:val="ro-RO"/>
        </w:rPr>
        <w:t>d</w:t>
      </w:r>
      <w:r w:rsidRPr="009878D4">
        <w:rPr>
          <w:rFonts w:asciiTheme="minorHAnsi" w:eastAsia="Trebuchet MS" w:hAnsiTheme="minorHAnsi" w:cstheme="minorHAnsi"/>
          <w:color w:val="002060"/>
          <w:sz w:val="24"/>
          <w:szCs w:val="24"/>
          <w:lang w:val="ro-RO"/>
        </w:rPr>
        <w:t>e prefinanțare/</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rambursare</w:t>
      </w:r>
      <w:r w:rsidRPr="009878D4">
        <w:rPr>
          <w:rFonts w:asciiTheme="minorHAnsi" w:eastAsia="Trebuchet MS" w:hAnsiTheme="minorHAnsi" w:cstheme="minorHAnsi"/>
          <w:color w:val="002060"/>
          <w:sz w:val="24"/>
          <w:szCs w:val="24"/>
          <w:lang w:val="ro-RO"/>
        </w:rPr>
        <w:t>/</w:t>
      </w:r>
      <w:r w:rsidRPr="009878D4">
        <w:rPr>
          <w:rFonts w:asciiTheme="minorHAnsi" w:eastAsia="Trebuchet MS" w:hAnsiTheme="minorHAnsi" w:cstheme="minorHAnsi"/>
          <w:color w:val="002060"/>
          <w:w w:val="103"/>
          <w:sz w:val="24"/>
          <w:szCs w:val="24"/>
          <w:lang w:val="ro-RO"/>
        </w:rPr>
        <w:t>plată/</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pacing w:val="1"/>
          <w:sz w:val="24"/>
          <w:szCs w:val="24"/>
          <w:lang w:val="ro-RO"/>
        </w:rPr>
        <w:t>a</w:t>
      </w:r>
      <w:r w:rsidRPr="009878D4">
        <w:rPr>
          <w:rFonts w:asciiTheme="minorHAnsi" w:eastAsia="Trebuchet MS" w:hAnsiTheme="minorHAnsi" w:cstheme="minorHAnsi"/>
          <w:color w:val="002060"/>
          <w:sz w:val="24"/>
          <w:szCs w:val="24"/>
          <w:lang w:val="ro-RO"/>
        </w:rPr>
        <w:t>poartelor</w:t>
      </w:r>
      <w:r w:rsidRPr="009878D4">
        <w:rPr>
          <w:rFonts w:asciiTheme="minorHAnsi" w:eastAsia="Trebuchet MS" w:hAnsiTheme="minorHAnsi" w:cstheme="minorHAnsi"/>
          <w:color w:val="002060"/>
          <w:spacing w:val="24"/>
          <w:sz w:val="24"/>
          <w:szCs w:val="24"/>
          <w:lang w:val="ro-RO"/>
        </w:rPr>
        <w:t xml:space="preserve"> </w:t>
      </w:r>
      <w:r w:rsidRPr="009878D4">
        <w:rPr>
          <w:rFonts w:asciiTheme="minorHAnsi" w:eastAsia="Trebuchet MS" w:hAnsiTheme="minorHAnsi" w:cstheme="minorHAnsi"/>
          <w:color w:val="002060"/>
          <w:sz w:val="24"/>
          <w:szCs w:val="24"/>
          <w:lang w:val="ro-RO"/>
        </w:rPr>
        <w:t>de progres</w:t>
      </w:r>
      <w:r w:rsidRPr="009878D4">
        <w:rPr>
          <w:rFonts w:asciiTheme="minorHAnsi" w:eastAsia="Trebuchet MS" w:hAnsiTheme="minorHAnsi" w:cstheme="minorHAnsi"/>
          <w:color w:val="002060"/>
          <w:spacing w:val="12"/>
          <w:sz w:val="24"/>
          <w:szCs w:val="24"/>
          <w:lang w:val="ro-RO"/>
        </w:rPr>
        <w:t xml:space="preserve"> </w:t>
      </w:r>
      <w:r w:rsidRPr="009878D4">
        <w:rPr>
          <w:rFonts w:asciiTheme="minorHAnsi" w:eastAsia="Trebuchet MS" w:hAnsiTheme="minorHAnsi" w:cstheme="minorHAnsi"/>
          <w:color w:val="002060"/>
          <w:spacing w:val="-1"/>
          <w:sz w:val="24"/>
          <w:szCs w:val="24"/>
          <w:lang w:val="ro-RO"/>
        </w:rPr>
        <w:t>cătr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8"/>
          <w:sz w:val="24"/>
          <w:szCs w:val="24"/>
          <w:lang w:val="ro-RO"/>
        </w:rPr>
        <w:t xml:space="preserve"> AM/</w:t>
      </w:r>
      <w:r w:rsidRPr="009878D4">
        <w:rPr>
          <w:rFonts w:asciiTheme="minorHAnsi" w:eastAsia="Trebuchet MS" w:hAnsiTheme="minorHAnsi" w:cstheme="minorHAnsi"/>
          <w:color w:val="002060"/>
          <w:spacing w:val="-1"/>
          <w:sz w:val="24"/>
          <w:szCs w:val="24"/>
          <w:lang w:val="ro-RO"/>
        </w:rPr>
        <w:t>O</w:t>
      </w:r>
      <w:r w:rsidRPr="009878D4">
        <w:rPr>
          <w:rFonts w:asciiTheme="minorHAnsi" w:eastAsia="Trebuchet MS" w:hAnsiTheme="minorHAnsi" w:cstheme="minorHAnsi"/>
          <w:color w:val="002060"/>
          <w:sz w:val="24"/>
          <w:szCs w:val="24"/>
          <w:lang w:val="ro-RO"/>
        </w:rPr>
        <w:t>I responsabil</w:t>
      </w:r>
      <w:r w:rsidRPr="009878D4">
        <w:rPr>
          <w:rFonts w:asciiTheme="minorHAnsi" w:eastAsia="Trebuchet MS" w:hAnsiTheme="minorHAnsi" w:cstheme="minorHAnsi"/>
          <w:color w:val="002060"/>
          <w:spacing w:val="26"/>
          <w:sz w:val="24"/>
          <w:szCs w:val="24"/>
          <w:lang w:val="ro-RO"/>
        </w:rPr>
        <w:t xml:space="preserve"> </w:t>
      </w:r>
      <w:r w:rsidRPr="009878D4">
        <w:rPr>
          <w:rFonts w:asciiTheme="minorHAnsi" w:eastAsia="Trebuchet MS" w:hAnsiTheme="minorHAnsi" w:cstheme="minorHAnsi"/>
          <w:color w:val="002060"/>
          <w:spacing w:val="-1"/>
          <w:sz w:val="24"/>
          <w:szCs w:val="24"/>
          <w:lang w:val="ro-RO"/>
        </w:rPr>
        <w:t>confor</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15"/>
          <w:sz w:val="24"/>
          <w:szCs w:val="24"/>
          <w:lang w:val="ro-RO"/>
        </w:rPr>
        <w:t xml:space="preserve"> </w:t>
      </w:r>
      <w:r w:rsidRPr="009878D4">
        <w:rPr>
          <w:rFonts w:asciiTheme="minorHAnsi" w:eastAsia="Trebuchet MS" w:hAnsiTheme="minorHAnsi" w:cstheme="minorHAnsi"/>
          <w:color w:val="002060"/>
          <w:sz w:val="24"/>
          <w:szCs w:val="24"/>
          <w:lang w:val="ro-RO"/>
        </w:rPr>
        <w:t>prevederilor</w:t>
      </w:r>
      <w:r w:rsidRPr="009878D4">
        <w:rPr>
          <w:rFonts w:asciiTheme="minorHAnsi" w:eastAsia="Trebuchet MS" w:hAnsiTheme="minorHAnsi" w:cstheme="minorHAnsi"/>
          <w:color w:val="002060"/>
          <w:spacing w:val="27"/>
          <w:sz w:val="24"/>
          <w:szCs w:val="24"/>
          <w:lang w:val="ro-RO"/>
        </w:rPr>
        <w:t xml:space="preserve"> </w:t>
      </w:r>
      <w:r w:rsidRPr="009878D4">
        <w:rPr>
          <w:rFonts w:asciiTheme="minorHAnsi" w:eastAsia="Trebuchet MS" w:hAnsiTheme="minorHAnsi" w:cstheme="minorHAnsi"/>
          <w:color w:val="002060"/>
          <w:spacing w:val="2"/>
          <w:sz w:val="24"/>
          <w:szCs w:val="24"/>
          <w:lang w:val="ro-RO"/>
        </w:rPr>
        <w:t>p</w:t>
      </w:r>
      <w:r w:rsidRPr="009878D4">
        <w:rPr>
          <w:rFonts w:asciiTheme="minorHAnsi" w:eastAsia="Trebuchet MS" w:hAnsiTheme="minorHAnsi" w:cstheme="minorHAnsi"/>
          <w:color w:val="002060"/>
          <w:spacing w:val="-4"/>
          <w:sz w:val="24"/>
          <w:szCs w:val="24"/>
          <w:lang w:val="ro-RO"/>
        </w:rPr>
        <w:t>r</w:t>
      </w:r>
      <w:r w:rsidRPr="009878D4">
        <w:rPr>
          <w:rFonts w:asciiTheme="minorHAnsi" w:eastAsia="Trebuchet MS" w:hAnsiTheme="minorHAnsi" w:cstheme="minorHAnsi"/>
          <w:color w:val="002060"/>
          <w:sz w:val="24"/>
          <w:szCs w:val="24"/>
          <w:lang w:val="ro-RO"/>
        </w:rPr>
        <w:t>ezentului</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pacing w:val="-1"/>
          <w:sz w:val="24"/>
          <w:szCs w:val="24"/>
          <w:lang w:val="ro-RO"/>
        </w:rPr>
        <w:t>Contrac</w:t>
      </w:r>
      <w:r w:rsidRPr="009878D4">
        <w:rPr>
          <w:rFonts w:asciiTheme="minorHAnsi" w:eastAsia="Trebuchet MS" w:hAnsiTheme="minorHAnsi" w:cstheme="minorHAnsi"/>
          <w:color w:val="002060"/>
          <w:sz w:val="24"/>
          <w:szCs w:val="24"/>
          <w:lang w:val="ro-RO"/>
        </w:rPr>
        <w:t>t</w:t>
      </w:r>
      <w:r w:rsidRPr="009878D4">
        <w:rPr>
          <w:rFonts w:asciiTheme="minorHAnsi" w:eastAsia="Trebuchet MS" w:hAnsiTheme="minorHAnsi" w:cstheme="minorHAnsi"/>
          <w:color w:val="002060"/>
          <w:spacing w:val="18"/>
          <w:sz w:val="24"/>
          <w:szCs w:val="24"/>
          <w:lang w:val="ro-RO"/>
        </w:rPr>
        <w:t xml:space="preserve"> </w:t>
      </w:r>
      <w:r w:rsidRPr="009878D4">
        <w:rPr>
          <w:rFonts w:asciiTheme="minorHAnsi" w:eastAsia="Trebuchet MS" w:hAnsiTheme="minorHAnsi" w:cstheme="minorHAnsi"/>
          <w:color w:val="002060"/>
          <w:spacing w:val="1"/>
          <w:w w:val="103"/>
          <w:sz w:val="24"/>
          <w:szCs w:val="24"/>
          <w:lang w:val="ro-RO"/>
        </w:rPr>
        <w:t xml:space="preserve">de </w:t>
      </w:r>
      <w:r w:rsidRPr="009878D4">
        <w:rPr>
          <w:rFonts w:asciiTheme="minorHAnsi" w:eastAsia="Trebuchet MS" w:hAnsiTheme="minorHAnsi" w:cstheme="minorHAnsi"/>
          <w:color w:val="002060"/>
          <w:spacing w:val="-1"/>
          <w:w w:val="103"/>
          <w:sz w:val="24"/>
          <w:szCs w:val="24"/>
          <w:lang w:val="ro-RO"/>
        </w:rPr>
        <w:t>Finanţare</w:t>
      </w:r>
      <w:r w:rsidR="00A445DD" w:rsidRPr="009878D4">
        <w:rPr>
          <w:rFonts w:asciiTheme="minorHAnsi" w:eastAsia="Trebuchet MS" w:hAnsiTheme="minorHAnsi" w:cstheme="minorHAnsi"/>
          <w:color w:val="002060"/>
          <w:spacing w:val="-1"/>
          <w:w w:val="103"/>
          <w:sz w:val="24"/>
          <w:szCs w:val="24"/>
          <w:lang w:val="ro-RO"/>
        </w:rPr>
        <w:t>.</w:t>
      </w:r>
    </w:p>
    <w:p w14:paraId="27B01003" w14:textId="5CFD2A2D" w:rsidR="009C7C7B" w:rsidRPr="009878D4" w:rsidRDefault="009C7C7B" w:rsidP="006B64F9">
      <w:pPr>
        <w:spacing w:before="60"/>
        <w:ind w:left="133" w:right="105"/>
        <w:jc w:val="both"/>
        <w:rPr>
          <w:rFonts w:asciiTheme="minorHAnsi" w:eastAsia="Trebuchet MS" w:hAnsiTheme="minorHAnsi" w:cstheme="minorHAnsi"/>
          <w:i/>
          <w:color w:val="002060"/>
          <w:w w:val="103"/>
          <w:sz w:val="24"/>
          <w:szCs w:val="24"/>
          <w:lang w:val="ro-RO"/>
        </w:rPr>
      </w:pPr>
      <w:r w:rsidRPr="009878D4">
        <w:rPr>
          <w:rFonts w:asciiTheme="minorHAnsi" w:eastAsia="Trebuchet MS" w:hAnsiTheme="minorHAnsi" w:cstheme="minorHAnsi"/>
          <w:color w:val="002060"/>
          <w:spacing w:val="1"/>
          <w:sz w:val="24"/>
          <w:szCs w:val="24"/>
          <w:lang w:val="ro-RO"/>
        </w:rPr>
        <w:t>(</w:t>
      </w:r>
      <w:r w:rsidRPr="009878D4">
        <w:rPr>
          <w:rFonts w:asciiTheme="minorHAnsi" w:eastAsia="Trebuchet MS" w:hAnsiTheme="minorHAnsi" w:cstheme="minorHAnsi"/>
          <w:color w:val="002060"/>
          <w:spacing w:val="-1"/>
          <w:sz w:val="24"/>
          <w:szCs w:val="24"/>
          <w:lang w:val="ro-RO"/>
        </w:rPr>
        <w:t>5</w:t>
      </w:r>
      <w:r w:rsidRPr="009878D4">
        <w:rPr>
          <w:rFonts w:asciiTheme="minorHAnsi" w:eastAsia="Trebuchet MS" w:hAnsiTheme="minorHAnsi" w:cstheme="minorHAnsi"/>
          <w:color w:val="002060"/>
          <w:sz w:val="24"/>
          <w:szCs w:val="24"/>
          <w:lang w:val="ro-RO"/>
        </w:rPr>
        <w:t xml:space="preserve">)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Pentr</w:t>
      </w:r>
      <w:r w:rsidRPr="009878D4">
        <w:rPr>
          <w:rFonts w:asciiTheme="minorHAnsi" w:eastAsia="Trebuchet MS" w:hAnsiTheme="minorHAnsi" w:cstheme="minorHAnsi"/>
          <w:color w:val="002060"/>
          <w:sz w:val="24"/>
          <w:szCs w:val="24"/>
          <w:lang w:val="ro-RO"/>
        </w:rPr>
        <w:t xml:space="preserve">u </w:t>
      </w:r>
      <w:r w:rsidRPr="009878D4">
        <w:rPr>
          <w:rFonts w:asciiTheme="minorHAnsi" w:eastAsia="Trebuchet MS" w:hAnsiTheme="minorHAnsi" w:cstheme="minorHAnsi"/>
          <w:color w:val="002060"/>
          <w:spacing w:val="11"/>
          <w:sz w:val="24"/>
          <w:szCs w:val="24"/>
          <w:lang w:val="ro-RO"/>
        </w:rPr>
        <w:t xml:space="preserve"> </w:t>
      </w:r>
      <w:r w:rsidRPr="009878D4">
        <w:rPr>
          <w:rFonts w:asciiTheme="minorHAnsi" w:eastAsia="Trebuchet MS" w:hAnsiTheme="minorHAnsi" w:cstheme="minorHAnsi"/>
          <w:color w:val="002060"/>
          <w:sz w:val="24"/>
          <w:szCs w:val="24"/>
          <w:lang w:val="ro-RO"/>
        </w:rPr>
        <w:t>neregulile</w:t>
      </w:r>
      <w:r w:rsidRPr="009878D4">
        <w:rPr>
          <w:rFonts w:asciiTheme="minorHAnsi" w:eastAsia="Trebuchet MS" w:hAnsiTheme="minorHAnsi" w:cstheme="minorHAnsi"/>
          <w:color w:val="002060"/>
          <w:spacing w:val="20"/>
          <w:sz w:val="24"/>
          <w:szCs w:val="24"/>
          <w:lang w:val="ro-RO"/>
        </w:rPr>
        <w:t xml:space="preserve"> </w:t>
      </w:r>
      <w:r w:rsidRPr="009878D4">
        <w:rPr>
          <w:rFonts w:asciiTheme="minorHAnsi" w:eastAsia="Trebuchet MS" w:hAnsiTheme="minorHAnsi" w:cstheme="minorHAnsi"/>
          <w:color w:val="002060"/>
          <w:sz w:val="24"/>
          <w:szCs w:val="24"/>
          <w:lang w:val="ro-RO"/>
        </w:rPr>
        <w:t>identificate</w:t>
      </w:r>
      <w:r w:rsidRPr="009878D4">
        <w:rPr>
          <w:rFonts w:asciiTheme="minorHAnsi" w:eastAsia="Trebuchet MS" w:hAnsiTheme="minorHAnsi" w:cstheme="minorHAnsi"/>
          <w:color w:val="002060"/>
          <w:spacing w:val="23"/>
          <w:sz w:val="24"/>
          <w:szCs w:val="24"/>
          <w:lang w:val="ro-RO"/>
        </w:rPr>
        <w:t xml:space="preserve"> </w:t>
      </w:r>
      <w:r w:rsidRPr="009878D4">
        <w:rPr>
          <w:rFonts w:asciiTheme="minorHAnsi" w:eastAsia="Trebuchet MS" w:hAnsiTheme="minorHAnsi" w:cstheme="minorHAnsi"/>
          <w:color w:val="002060"/>
          <w:sz w:val="24"/>
          <w:szCs w:val="24"/>
          <w:lang w:val="ro-RO"/>
        </w:rPr>
        <w:t xml:space="preserve">în </w:t>
      </w:r>
      <w:r w:rsidRPr="009878D4">
        <w:rPr>
          <w:rFonts w:asciiTheme="minorHAnsi" w:eastAsia="Trebuchet MS" w:hAnsiTheme="minorHAnsi" w:cstheme="minorHAnsi"/>
          <w:color w:val="002060"/>
          <w:spacing w:val="1"/>
          <w:sz w:val="24"/>
          <w:szCs w:val="24"/>
          <w:lang w:val="ro-RO"/>
        </w:rPr>
        <w:t xml:space="preserve"> </w:t>
      </w:r>
      <w:r w:rsidRPr="009878D4">
        <w:rPr>
          <w:rFonts w:asciiTheme="minorHAnsi" w:eastAsia="Trebuchet MS" w:hAnsiTheme="minorHAnsi" w:cstheme="minorHAnsi"/>
          <w:color w:val="002060"/>
          <w:spacing w:val="-1"/>
          <w:sz w:val="24"/>
          <w:szCs w:val="24"/>
          <w:lang w:val="ro-RO"/>
        </w:rPr>
        <w:t>cadru</w:t>
      </w:r>
      <w:r w:rsidRPr="009878D4">
        <w:rPr>
          <w:rFonts w:asciiTheme="minorHAnsi" w:eastAsia="Trebuchet MS" w:hAnsiTheme="minorHAnsi" w:cstheme="minorHAnsi"/>
          <w:color w:val="002060"/>
          <w:sz w:val="24"/>
          <w:szCs w:val="24"/>
          <w:lang w:val="ro-RO"/>
        </w:rPr>
        <w:t>l</w:t>
      </w:r>
      <w:r w:rsidRPr="009878D4">
        <w:rPr>
          <w:rFonts w:asciiTheme="minorHAnsi" w:eastAsia="Trebuchet MS" w:hAnsiTheme="minorHAnsi" w:cstheme="minorHAnsi"/>
          <w:color w:val="002060"/>
          <w:spacing w:val="10"/>
          <w:sz w:val="24"/>
          <w:szCs w:val="24"/>
          <w:lang w:val="ro-RO"/>
        </w:rPr>
        <w:t xml:space="preserve"> </w:t>
      </w:r>
      <w:r w:rsidRPr="009878D4">
        <w:rPr>
          <w:rFonts w:asciiTheme="minorHAnsi" w:eastAsia="Trebuchet MS" w:hAnsiTheme="minorHAnsi" w:cstheme="minorHAnsi"/>
          <w:color w:val="002060"/>
          <w:spacing w:val="-2"/>
          <w:sz w:val="24"/>
          <w:szCs w:val="24"/>
          <w:lang w:val="ro-RO"/>
        </w:rPr>
        <w:t>pro</w:t>
      </w:r>
      <w:r w:rsidRPr="009878D4">
        <w:rPr>
          <w:rFonts w:asciiTheme="minorHAnsi" w:eastAsia="Trebuchet MS" w:hAnsiTheme="minorHAnsi" w:cstheme="minorHAnsi"/>
          <w:color w:val="002060"/>
          <w:spacing w:val="3"/>
          <w:sz w:val="24"/>
          <w:szCs w:val="24"/>
          <w:lang w:val="ro-RO"/>
        </w:rPr>
        <w:t>i</w:t>
      </w:r>
      <w:r w:rsidRPr="009878D4">
        <w:rPr>
          <w:rFonts w:asciiTheme="minorHAnsi" w:eastAsia="Trebuchet MS" w:hAnsiTheme="minorHAnsi" w:cstheme="minorHAnsi"/>
          <w:color w:val="002060"/>
          <w:spacing w:val="-1"/>
          <w:sz w:val="24"/>
          <w:szCs w:val="24"/>
          <w:lang w:val="ro-RO"/>
        </w:rPr>
        <w:t>ectelo</w:t>
      </w:r>
      <w:r w:rsidRPr="009878D4">
        <w:rPr>
          <w:rFonts w:asciiTheme="minorHAnsi" w:eastAsia="Trebuchet MS" w:hAnsiTheme="minorHAnsi" w:cstheme="minorHAnsi"/>
          <w:color w:val="002060"/>
          <w:sz w:val="24"/>
          <w:szCs w:val="24"/>
          <w:lang w:val="ro-RO"/>
        </w:rPr>
        <w:t>r</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color w:val="002060"/>
          <w:sz w:val="24"/>
          <w:szCs w:val="24"/>
          <w:lang w:val="ro-RO"/>
        </w:rPr>
        <w:t>implementate</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pacing w:val="1"/>
          <w:sz w:val="24"/>
          <w:szCs w:val="24"/>
          <w:lang w:val="ro-RO"/>
        </w:rPr>
        <w:t>î</w:t>
      </w:r>
      <w:r w:rsidRPr="009878D4">
        <w:rPr>
          <w:rFonts w:asciiTheme="minorHAnsi" w:eastAsia="Trebuchet MS" w:hAnsiTheme="minorHAnsi" w:cstheme="minorHAnsi"/>
          <w:color w:val="002060"/>
          <w:sz w:val="24"/>
          <w:szCs w:val="24"/>
          <w:lang w:val="ro-RO"/>
        </w:rPr>
        <w:t xml:space="preserve">n </w:t>
      </w:r>
      <w:r w:rsidRPr="009878D4">
        <w:rPr>
          <w:rFonts w:asciiTheme="minorHAnsi" w:eastAsia="Trebuchet MS" w:hAnsiTheme="minorHAnsi" w:cstheme="minorHAnsi"/>
          <w:color w:val="002060"/>
          <w:spacing w:val="-1"/>
          <w:w w:val="103"/>
          <w:sz w:val="24"/>
          <w:szCs w:val="24"/>
          <w:lang w:val="ro-RO"/>
        </w:rPr>
        <w:t xml:space="preserve">parteneriat, </w:t>
      </w:r>
      <w:r w:rsidRPr="009878D4">
        <w:rPr>
          <w:rFonts w:asciiTheme="minorHAnsi" w:eastAsia="Trebuchet MS" w:hAnsiTheme="minorHAnsi" w:cstheme="minorHAnsi"/>
          <w:color w:val="002060"/>
          <w:spacing w:val="-2"/>
          <w:sz w:val="24"/>
          <w:szCs w:val="24"/>
          <w:lang w:val="ro-RO"/>
        </w:rPr>
        <w:t>A</w:t>
      </w:r>
      <w:r w:rsidRPr="009878D4">
        <w:rPr>
          <w:rFonts w:asciiTheme="minorHAnsi" w:eastAsia="Trebuchet MS" w:hAnsiTheme="minorHAnsi" w:cstheme="minorHAnsi"/>
          <w:color w:val="002060"/>
          <w:spacing w:val="-1"/>
          <w:sz w:val="24"/>
          <w:szCs w:val="24"/>
          <w:lang w:val="ro-RO"/>
        </w:rPr>
        <w:t>M</w:t>
      </w:r>
      <w:r w:rsidRPr="009878D4">
        <w:rPr>
          <w:rFonts w:asciiTheme="minorHAnsi" w:eastAsia="Trebuchet MS" w:hAnsiTheme="minorHAnsi" w:cstheme="minorHAnsi"/>
          <w:color w:val="002060"/>
          <w:sz w:val="24"/>
          <w:szCs w:val="24"/>
          <w:lang w:val="ro-RO"/>
        </w:rPr>
        <w:t xml:space="preserve"> emite</w:t>
      </w:r>
      <w:r w:rsidRPr="009878D4">
        <w:rPr>
          <w:rFonts w:asciiTheme="minorHAnsi" w:eastAsia="Trebuchet MS" w:hAnsiTheme="minorHAnsi" w:cstheme="minorHAnsi"/>
          <w:color w:val="002060"/>
          <w:spacing w:val="45"/>
          <w:sz w:val="24"/>
          <w:szCs w:val="24"/>
          <w:lang w:val="ro-RO"/>
        </w:rPr>
        <w:t xml:space="preserve"> </w:t>
      </w:r>
      <w:r w:rsidRPr="009878D4">
        <w:rPr>
          <w:rFonts w:asciiTheme="minorHAnsi" w:eastAsia="Trebuchet MS" w:hAnsiTheme="minorHAnsi" w:cstheme="minorHAnsi"/>
          <w:color w:val="002060"/>
          <w:sz w:val="24"/>
          <w:szCs w:val="24"/>
          <w:lang w:val="ro-RO"/>
        </w:rPr>
        <w:t xml:space="preserve">notificările </w:t>
      </w:r>
      <w:r w:rsidRPr="009878D4">
        <w:rPr>
          <w:rFonts w:asciiTheme="minorHAnsi" w:eastAsia="Trebuchet MS" w:hAnsiTheme="minorHAnsi" w:cstheme="minorHAnsi"/>
          <w:color w:val="002060"/>
          <w:spacing w:val="-1"/>
          <w:sz w:val="24"/>
          <w:szCs w:val="24"/>
          <w:lang w:val="ro-RO"/>
        </w:rPr>
        <w:t>ș</w:t>
      </w:r>
      <w:r w:rsidRPr="009878D4">
        <w:rPr>
          <w:rFonts w:asciiTheme="minorHAnsi" w:eastAsia="Trebuchet MS" w:hAnsiTheme="minorHAnsi" w:cstheme="minorHAnsi"/>
          <w:color w:val="002060"/>
          <w:sz w:val="24"/>
          <w:szCs w:val="24"/>
          <w:lang w:val="ro-RO"/>
        </w:rPr>
        <w:t>i</w:t>
      </w:r>
      <w:r w:rsidRPr="009878D4">
        <w:rPr>
          <w:rFonts w:asciiTheme="minorHAnsi" w:eastAsia="Trebuchet MS" w:hAnsiTheme="minorHAnsi" w:cstheme="minorHAnsi"/>
          <w:color w:val="002060"/>
          <w:spacing w:val="32"/>
          <w:sz w:val="24"/>
          <w:szCs w:val="24"/>
          <w:lang w:val="ro-RO"/>
        </w:rPr>
        <w:t xml:space="preserve"> </w:t>
      </w:r>
      <w:r w:rsidRPr="009878D4">
        <w:rPr>
          <w:rFonts w:asciiTheme="minorHAnsi" w:eastAsia="Trebuchet MS" w:hAnsiTheme="minorHAnsi" w:cstheme="minorHAnsi"/>
          <w:color w:val="002060"/>
          <w:sz w:val="24"/>
          <w:szCs w:val="24"/>
          <w:lang w:val="ro-RO"/>
        </w:rPr>
        <w:t>titlurile</w:t>
      </w:r>
      <w:r w:rsidRPr="009878D4">
        <w:rPr>
          <w:rFonts w:asciiTheme="minorHAnsi" w:eastAsia="Trebuchet MS" w:hAnsiTheme="minorHAnsi" w:cstheme="minorHAnsi"/>
          <w:color w:val="002060"/>
          <w:spacing w:val="50"/>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6"/>
          <w:sz w:val="24"/>
          <w:szCs w:val="24"/>
          <w:lang w:val="ro-RO"/>
        </w:rPr>
        <w:t xml:space="preserve"> </w:t>
      </w:r>
      <w:r w:rsidRPr="009878D4">
        <w:rPr>
          <w:rFonts w:asciiTheme="minorHAnsi" w:eastAsia="Trebuchet MS" w:hAnsiTheme="minorHAnsi" w:cstheme="minorHAnsi"/>
          <w:color w:val="002060"/>
          <w:sz w:val="24"/>
          <w:szCs w:val="24"/>
          <w:lang w:val="ro-RO"/>
        </w:rPr>
        <w:t>creanță</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pe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pacing w:val="-1"/>
          <w:sz w:val="24"/>
          <w:szCs w:val="24"/>
          <w:lang w:val="ro-RO"/>
        </w:rPr>
        <w:t>numel</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51"/>
          <w:sz w:val="24"/>
          <w:szCs w:val="24"/>
          <w:lang w:val="ro-RO"/>
        </w:rPr>
        <w:t xml:space="preserve"> </w:t>
      </w:r>
      <w:r w:rsidRPr="009878D4">
        <w:rPr>
          <w:rFonts w:asciiTheme="minorHAnsi" w:eastAsia="Trebuchet MS" w:hAnsiTheme="minorHAnsi" w:cstheme="minorHAnsi"/>
          <w:color w:val="002060"/>
          <w:sz w:val="24"/>
          <w:szCs w:val="24"/>
          <w:lang w:val="ro-RO"/>
        </w:rPr>
        <w:t>liderului</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pacing w:val="-2"/>
          <w:w w:val="103"/>
          <w:sz w:val="24"/>
          <w:szCs w:val="24"/>
          <w:lang w:val="ro-RO"/>
        </w:rPr>
        <w:t xml:space="preserve">de </w:t>
      </w:r>
      <w:r w:rsidRPr="009878D4">
        <w:rPr>
          <w:rFonts w:asciiTheme="minorHAnsi" w:eastAsia="Trebuchet MS" w:hAnsiTheme="minorHAnsi" w:cstheme="minorHAnsi"/>
          <w:color w:val="002060"/>
          <w:sz w:val="24"/>
          <w:szCs w:val="24"/>
          <w:lang w:val="ro-RO"/>
        </w:rPr>
        <w:t>parteneriat</w:t>
      </w:r>
      <w:r w:rsidRPr="009878D4">
        <w:rPr>
          <w:rFonts w:asciiTheme="minorHAnsi" w:eastAsia="Trebuchet MS" w:hAnsiTheme="minorHAnsi" w:cstheme="minorHAnsi"/>
          <w:color w:val="002060"/>
          <w:spacing w:val="57"/>
          <w:sz w:val="24"/>
          <w:szCs w:val="24"/>
          <w:lang w:val="ro-RO"/>
        </w:rPr>
        <w:t xml:space="preserve"> </w:t>
      </w:r>
      <w:r w:rsidRPr="009878D4">
        <w:rPr>
          <w:rFonts w:asciiTheme="minorHAnsi" w:eastAsia="Trebuchet MS" w:hAnsiTheme="minorHAnsi" w:cstheme="minorHAnsi"/>
          <w:color w:val="002060"/>
          <w:sz w:val="24"/>
          <w:szCs w:val="24"/>
          <w:lang w:val="ro-RO"/>
        </w:rPr>
        <w:t>sau,</w:t>
      </w:r>
      <w:r w:rsidRPr="009878D4">
        <w:rPr>
          <w:rFonts w:asciiTheme="minorHAnsi" w:eastAsia="Trebuchet MS" w:hAnsiTheme="minorHAnsi" w:cstheme="minorHAnsi"/>
          <w:color w:val="002060"/>
          <w:spacing w:val="41"/>
          <w:sz w:val="24"/>
          <w:szCs w:val="24"/>
          <w:lang w:val="ro-RO"/>
        </w:rPr>
        <w:t xml:space="preserve"> </w:t>
      </w:r>
      <w:r w:rsidR="00A73DD9" w:rsidRPr="009878D4">
        <w:rPr>
          <w:rFonts w:asciiTheme="minorHAnsi" w:eastAsia="Trebuchet MS" w:hAnsiTheme="minorHAnsi" w:cstheme="minorHAnsi"/>
          <w:color w:val="002060"/>
          <w:spacing w:val="-1"/>
          <w:sz w:val="24"/>
          <w:szCs w:val="24"/>
          <w:lang w:val="ro-RO"/>
        </w:rPr>
        <w:t>dup</w:t>
      </w:r>
      <w:r w:rsidR="00A73DD9" w:rsidRPr="009878D4">
        <w:rPr>
          <w:rFonts w:asciiTheme="minorHAnsi" w:eastAsia="Trebuchet MS" w:hAnsiTheme="minorHAnsi" w:cstheme="minorHAnsi"/>
          <w:color w:val="002060"/>
          <w:sz w:val="24"/>
          <w:szCs w:val="24"/>
          <w:lang w:val="ro-RO"/>
        </w:rPr>
        <w:t>ă</w:t>
      </w:r>
      <w:r w:rsidR="00A73DD9" w:rsidRPr="009878D4">
        <w:rPr>
          <w:rFonts w:asciiTheme="minorHAnsi" w:eastAsia="Trebuchet MS" w:hAnsiTheme="minorHAnsi" w:cstheme="minorHAnsi"/>
          <w:color w:val="002060"/>
          <w:spacing w:val="40"/>
          <w:sz w:val="24"/>
          <w:szCs w:val="24"/>
          <w:lang w:val="ro-RO"/>
        </w:rPr>
        <w:t xml:space="preserve"> </w:t>
      </w:r>
      <w:r w:rsidRPr="009878D4">
        <w:rPr>
          <w:rFonts w:asciiTheme="minorHAnsi" w:eastAsia="Trebuchet MS" w:hAnsiTheme="minorHAnsi" w:cstheme="minorHAnsi"/>
          <w:color w:val="002060"/>
          <w:sz w:val="24"/>
          <w:szCs w:val="24"/>
          <w:lang w:val="ro-RO"/>
        </w:rPr>
        <w:t>caz,</w:t>
      </w:r>
      <w:r w:rsidRPr="009878D4">
        <w:rPr>
          <w:rFonts w:asciiTheme="minorHAnsi" w:eastAsia="Trebuchet MS" w:hAnsiTheme="minorHAnsi" w:cstheme="minorHAnsi"/>
          <w:color w:val="002060"/>
          <w:spacing w:val="41"/>
          <w:sz w:val="24"/>
          <w:szCs w:val="24"/>
          <w:lang w:val="ro-RO"/>
        </w:rPr>
        <w:t xml:space="preserve"> </w:t>
      </w:r>
      <w:r w:rsidRPr="009878D4">
        <w:rPr>
          <w:rFonts w:asciiTheme="minorHAnsi" w:eastAsia="Trebuchet MS" w:hAnsiTheme="minorHAnsi" w:cstheme="minorHAnsi"/>
          <w:color w:val="002060"/>
          <w:spacing w:val="-1"/>
          <w:sz w:val="24"/>
          <w:szCs w:val="24"/>
          <w:lang w:val="ro-RO"/>
        </w:rPr>
        <w:t>partenerulu</w:t>
      </w:r>
      <w:r w:rsidRPr="009878D4">
        <w:rPr>
          <w:rFonts w:asciiTheme="minorHAnsi" w:eastAsia="Trebuchet MS" w:hAnsiTheme="minorHAnsi" w:cstheme="minorHAnsi"/>
          <w:color w:val="002060"/>
          <w:sz w:val="24"/>
          <w:szCs w:val="24"/>
          <w:lang w:val="ro-RO"/>
        </w:rPr>
        <w:t xml:space="preserve">i </w:t>
      </w:r>
      <w:r w:rsidRPr="009878D4">
        <w:rPr>
          <w:rFonts w:asciiTheme="minorHAnsi" w:eastAsia="Trebuchet MS" w:hAnsiTheme="minorHAnsi" w:cstheme="minorHAnsi"/>
          <w:color w:val="002060"/>
          <w:spacing w:val="2"/>
          <w:sz w:val="24"/>
          <w:szCs w:val="24"/>
          <w:lang w:val="ro-RO"/>
        </w:rPr>
        <w:t xml:space="preserve"> </w:t>
      </w:r>
      <w:r w:rsidRPr="009878D4">
        <w:rPr>
          <w:rFonts w:asciiTheme="minorHAnsi" w:eastAsia="Trebuchet MS" w:hAnsiTheme="minorHAnsi" w:cstheme="minorHAnsi"/>
          <w:color w:val="002060"/>
          <w:spacing w:val="-1"/>
          <w:sz w:val="24"/>
          <w:szCs w:val="24"/>
          <w:lang w:val="ro-RO"/>
        </w:rPr>
        <w:t>car</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38"/>
          <w:sz w:val="24"/>
          <w:szCs w:val="24"/>
          <w:lang w:val="ro-RO"/>
        </w:rPr>
        <w:t xml:space="preserve"> </w:t>
      </w:r>
      <w:r w:rsidRPr="009878D4">
        <w:rPr>
          <w:rFonts w:asciiTheme="minorHAnsi" w:eastAsia="Trebuchet MS" w:hAnsiTheme="minorHAnsi" w:cstheme="minorHAnsi"/>
          <w:color w:val="002060"/>
          <w:sz w:val="24"/>
          <w:szCs w:val="24"/>
          <w:lang w:val="ro-RO"/>
        </w:rPr>
        <w:t>a</w:t>
      </w:r>
      <w:r w:rsidRPr="009878D4">
        <w:rPr>
          <w:rFonts w:asciiTheme="minorHAnsi" w:eastAsia="Trebuchet MS" w:hAnsiTheme="minorHAnsi" w:cstheme="minorHAnsi"/>
          <w:color w:val="002060"/>
          <w:spacing w:val="30"/>
          <w:sz w:val="24"/>
          <w:szCs w:val="24"/>
          <w:lang w:val="ro-RO"/>
        </w:rPr>
        <w:t xml:space="preserve"> </w:t>
      </w:r>
      <w:r w:rsidRPr="009878D4">
        <w:rPr>
          <w:rFonts w:asciiTheme="minorHAnsi" w:eastAsia="Trebuchet MS" w:hAnsiTheme="minorHAnsi" w:cstheme="minorHAnsi"/>
          <w:color w:val="002060"/>
          <w:sz w:val="24"/>
          <w:szCs w:val="24"/>
          <w:lang w:val="ro-RO"/>
        </w:rPr>
        <w:t>efectuat</w:t>
      </w:r>
      <w:r w:rsidRPr="009878D4">
        <w:rPr>
          <w:rFonts w:asciiTheme="minorHAnsi" w:eastAsia="Trebuchet MS" w:hAnsiTheme="minorHAnsi" w:cstheme="minorHAnsi"/>
          <w:color w:val="002060"/>
          <w:spacing w:val="53"/>
          <w:sz w:val="24"/>
          <w:szCs w:val="24"/>
          <w:lang w:val="ro-RO"/>
        </w:rPr>
        <w:t xml:space="preserve"> </w:t>
      </w:r>
      <w:r w:rsidRPr="009878D4">
        <w:rPr>
          <w:rFonts w:asciiTheme="minorHAnsi" w:eastAsia="Trebuchet MS" w:hAnsiTheme="minorHAnsi" w:cstheme="minorHAnsi"/>
          <w:color w:val="002060"/>
          <w:sz w:val="24"/>
          <w:szCs w:val="24"/>
          <w:lang w:val="ro-RO"/>
        </w:rPr>
        <w:t xml:space="preserve">cheltuielile  </w:t>
      </w:r>
      <w:r w:rsidRPr="009878D4">
        <w:rPr>
          <w:rFonts w:asciiTheme="minorHAnsi" w:eastAsia="Trebuchet MS" w:hAnsiTheme="minorHAnsi" w:cstheme="minorHAnsi"/>
          <w:color w:val="002060"/>
          <w:spacing w:val="-1"/>
          <w:sz w:val="24"/>
          <w:szCs w:val="24"/>
          <w:lang w:val="ro-RO"/>
        </w:rPr>
        <w:t>afectat</w:t>
      </w:r>
      <w:r w:rsidRPr="009878D4">
        <w:rPr>
          <w:rFonts w:asciiTheme="minorHAnsi" w:eastAsia="Trebuchet MS" w:hAnsiTheme="minorHAnsi" w:cstheme="minorHAnsi"/>
          <w:color w:val="002060"/>
          <w:sz w:val="24"/>
          <w:szCs w:val="24"/>
          <w:lang w:val="ro-RO"/>
        </w:rPr>
        <w:t>e</w:t>
      </w:r>
      <w:r w:rsidRPr="009878D4">
        <w:rPr>
          <w:rFonts w:asciiTheme="minorHAnsi" w:eastAsia="Trebuchet MS" w:hAnsiTheme="minorHAnsi" w:cstheme="minorHAnsi"/>
          <w:color w:val="002060"/>
          <w:spacing w:val="49"/>
          <w:sz w:val="24"/>
          <w:szCs w:val="24"/>
          <w:lang w:val="ro-RO"/>
        </w:rPr>
        <w:t xml:space="preserve"> </w:t>
      </w:r>
      <w:r w:rsidRPr="009878D4">
        <w:rPr>
          <w:rFonts w:asciiTheme="minorHAnsi" w:eastAsia="Trebuchet MS" w:hAnsiTheme="minorHAnsi" w:cstheme="minorHAnsi"/>
          <w:color w:val="002060"/>
          <w:sz w:val="24"/>
          <w:szCs w:val="24"/>
          <w:lang w:val="ro-RO"/>
        </w:rPr>
        <w:t>de</w:t>
      </w:r>
      <w:r w:rsidRPr="009878D4">
        <w:rPr>
          <w:rFonts w:asciiTheme="minorHAnsi" w:eastAsia="Trebuchet MS" w:hAnsiTheme="minorHAnsi" w:cstheme="minorHAnsi"/>
          <w:color w:val="002060"/>
          <w:spacing w:val="35"/>
          <w:sz w:val="24"/>
          <w:szCs w:val="24"/>
          <w:lang w:val="ro-RO"/>
        </w:rPr>
        <w:t xml:space="preserve"> </w:t>
      </w:r>
      <w:r w:rsidRPr="009878D4">
        <w:rPr>
          <w:rFonts w:asciiTheme="minorHAnsi" w:eastAsia="Trebuchet MS" w:hAnsiTheme="minorHAnsi" w:cstheme="minorHAnsi"/>
          <w:color w:val="002060"/>
          <w:spacing w:val="-1"/>
          <w:w w:val="103"/>
          <w:sz w:val="24"/>
          <w:szCs w:val="24"/>
          <w:lang w:val="ro-RO"/>
        </w:rPr>
        <w:t>ner</w:t>
      </w:r>
      <w:r w:rsidRPr="009878D4">
        <w:rPr>
          <w:rFonts w:asciiTheme="minorHAnsi" w:eastAsia="Trebuchet MS" w:hAnsiTheme="minorHAnsi" w:cstheme="minorHAnsi"/>
          <w:color w:val="002060"/>
          <w:w w:val="103"/>
          <w:sz w:val="24"/>
          <w:szCs w:val="24"/>
          <w:lang w:val="ro-RO"/>
        </w:rPr>
        <w:t xml:space="preserve">eguli </w:t>
      </w:r>
      <w:r w:rsidRPr="009878D4">
        <w:rPr>
          <w:rFonts w:asciiTheme="minorHAnsi" w:eastAsia="Trebuchet MS" w:hAnsiTheme="minorHAnsi" w:cstheme="minorHAnsi"/>
          <w:color w:val="002060"/>
          <w:spacing w:val="-1"/>
          <w:sz w:val="24"/>
          <w:szCs w:val="24"/>
          <w:lang w:val="ro-RO"/>
        </w:rPr>
        <w:t>confor</w:t>
      </w:r>
      <w:r w:rsidRPr="009878D4">
        <w:rPr>
          <w:rFonts w:asciiTheme="minorHAnsi" w:eastAsia="Trebuchet MS" w:hAnsiTheme="minorHAnsi" w:cstheme="minorHAnsi"/>
          <w:color w:val="002060"/>
          <w:sz w:val="24"/>
          <w:szCs w:val="24"/>
          <w:lang w:val="ro-RO"/>
        </w:rPr>
        <w:t>m</w:t>
      </w:r>
      <w:r w:rsidRPr="009878D4">
        <w:rPr>
          <w:rFonts w:asciiTheme="minorHAnsi" w:eastAsia="Trebuchet MS" w:hAnsiTheme="minorHAnsi" w:cstheme="minorHAnsi"/>
          <w:color w:val="002060"/>
          <w:spacing w:val="25"/>
          <w:sz w:val="24"/>
          <w:szCs w:val="24"/>
          <w:lang w:val="ro-RO"/>
        </w:rPr>
        <w:t xml:space="preserve"> </w:t>
      </w:r>
      <w:r w:rsidRPr="009878D4">
        <w:rPr>
          <w:rFonts w:asciiTheme="minorHAnsi" w:eastAsia="Trebuchet MS" w:hAnsiTheme="minorHAnsi" w:cstheme="minorHAnsi"/>
          <w:i/>
          <w:color w:val="002060"/>
          <w:spacing w:val="-1"/>
          <w:sz w:val="24"/>
          <w:szCs w:val="24"/>
          <w:lang w:val="ro-RO"/>
        </w:rPr>
        <w:t>Anexe</w:t>
      </w:r>
      <w:r w:rsidRPr="009878D4">
        <w:rPr>
          <w:rFonts w:asciiTheme="minorHAnsi" w:eastAsia="Trebuchet MS" w:hAnsiTheme="minorHAnsi" w:cstheme="minorHAnsi"/>
          <w:i/>
          <w:color w:val="002060"/>
          <w:sz w:val="24"/>
          <w:szCs w:val="24"/>
          <w:lang w:val="ro-RO"/>
        </w:rPr>
        <w:t>i</w:t>
      </w:r>
      <w:r w:rsidRPr="009878D4">
        <w:rPr>
          <w:rFonts w:asciiTheme="minorHAnsi" w:eastAsia="Trebuchet MS" w:hAnsiTheme="minorHAnsi" w:cstheme="minorHAnsi"/>
          <w:i/>
          <w:color w:val="002060"/>
          <w:spacing w:val="19"/>
          <w:sz w:val="24"/>
          <w:szCs w:val="24"/>
          <w:lang w:val="ro-RO"/>
        </w:rPr>
        <w:t xml:space="preserve"> </w:t>
      </w:r>
      <w:r w:rsidR="00F919D6" w:rsidRPr="009878D4">
        <w:rPr>
          <w:rFonts w:asciiTheme="minorHAnsi" w:eastAsia="Trebuchet MS" w:hAnsiTheme="minorHAnsi" w:cstheme="minorHAnsi"/>
          <w:i/>
          <w:color w:val="002060"/>
          <w:spacing w:val="-1"/>
          <w:sz w:val="24"/>
          <w:szCs w:val="24"/>
          <w:lang w:val="ro-RO"/>
        </w:rPr>
        <w:t>4</w:t>
      </w:r>
      <w:r w:rsidRPr="009878D4">
        <w:rPr>
          <w:rFonts w:asciiTheme="minorHAnsi" w:eastAsia="Trebuchet MS" w:hAnsiTheme="minorHAnsi" w:cstheme="minorHAnsi"/>
          <w:i/>
          <w:color w:val="002060"/>
          <w:sz w:val="24"/>
          <w:szCs w:val="24"/>
          <w:lang w:val="ro-RO"/>
        </w:rPr>
        <w:t>-</w:t>
      </w:r>
      <w:r w:rsidRPr="009878D4">
        <w:rPr>
          <w:rFonts w:asciiTheme="minorHAnsi" w:eastAsia="Trebuchet MS" w:hAnsiTheme="minorHAnsi" w:cstheme="minorHAnsi"/>
          <w:i/>
          <w:color w:val="002060"/>
          <w:spacing w:val="10"/>
          <w:sz w:val="24"/>
          <w:szCs w:val="24"/>
          <w:lang w:val="ro-RO"/>
        </w:rPr>
        <w:t xml:space="preserve"> </w:t>
      </w:r>
      <w:r w:rsidRPr="009878D4">
        <w:rPr>
          <w:rFonts w:asciiTheme="minorHAnsi" w:eastAsia="Trebuchet MS" w:hAnsiTheme="minorHAnsi" w:cstheme="minorHAnsi"/>
          <w:i/>
          <w:color w:val="002060"/>
          <w:spacing w:val="-2"/>
          <w:sz w:val="24"/>
          <w:szCs w:val="24"/>
          <w:lang w:val="ro-RO"/>
        </w:rPr>
        <w:t>A</w:t>
      </w:r>
      <w:r w:rsidRPr="009878D4">
        <w:rPr>
          <w:rFonts w:asciiTheme="minorHAnsi" w:eastAsia="Trebuchet MS" w:hAnsiTheme="minorHAnsi" w:cstheme="minorHAnsi"/>
          <w:i/>
          <w:color w:val="002060"/>
          <w:spacing w:val="3"/>
          <w:sz w:val="24"/>
          <w:szCs w:val="24"/>
          <w:lang w:val="ro-RO"/>
        </w:rPr>
        <w:t>c</w:t>
      </w:r>
      <w:r w:rsidRPr="009878D4">
        <w:rPr>
          <w:rFonts w:asciiTheme="minorHAnsi" w:eastAsia="Trebuchet MS" w:hAnsiTheme="minorHAnsi" w:cstheme="minorHAnsi"/>
          <w:i/>
          <w:color w:val="002060"/>
          <w:spacing w:val="-1"/>
          <w:sz w:val="24"/>
          <w:szCs w:val="24"/>
          <w:lang w:val="ro-RO"/>
        </w:rPr>
        <w:t>ordu</w:t>
      </w:r>
      <w:r w:rsidRPr="009878D4">
        <w:rPr>
          <w:rFonts w:asciiTheme="minorHAnsi" w:eastAsia="Trebuchet MS" w:hAnsiTheme="minorHAnsi" w:cstheme="minorHAnsi"/>
          <w:i/>
          <w:color w:val="002060"/>
          <w:sz w:val="24"/>
          <w:szCs w:val="24"/>
          <w:lang w:val="ro-RO"/>
        </w:rPr>
        <w:t>l</w:t>
      </w:r>
      <w:r w:rsidRPr="009878D4">
        <w:rPr>
          <w:rFonts w:asciiTheme="minorHAnsi" w:eastAsia="Trebuchet MS" w:hAnsiTheme="minorHAnsi" w:cstheme="minorHAnsi"/>
          <w:i/>
          <w:color w:val="002060"/>
          <w:spacing w:val="22"/>
          <w:sz w:val="24"/>
          <w:szCs w:val="24"/>
          <w:lang w:val="ro-RO"/>
        </w:rPr>
        <w:t xml:space="preserve"> </w:t>
      </w:r>
      <w:r w:rsidRPr="009878D4">
        <w:rPr>
          <w:rFonts w:asciiTheme="minorHAnsi" w:eastAsia="Trebuchet MS" w:hAnsiTheme="minorHAnsi" w:cstheme="minorHAnsi"/>
          <w:i/>
          <w:color w:val="002060"/>
          <w:spacing w:val="-1"/>
          <w:sz w:val="24"/>
          <w:szCs w:val="24"/>
          <w:lang w:val="ro-RO"/>
        </w:rPr>
        <w:t>de parteneriat</w:t>
      </w:r>
      <w:r w:rsidRPr="009878D4">
        <w:rPr>
          <w:rFonts w:asciiTheme="minorHAnsi" w:eastAsia="Trebuchet MS" w:hAnsiTheme="minorHAnsi" w:cstheme="minorHAnsi"/>
          <w:i/>
          <w:color w:val="002060"/>
          <w:w w:val="103"/>
          <w:sz w:val="24"/>
          <w:szCs w:val="24"/>
          <w:lang w:val="ro-RO"/>
        </w:rPr>
        <w:t>.</w:t>
      </w:r>
    </w:p>
    <w:p w14:paraId="0FB9C2D9" w14:textId="77777777" w:rsidR="009C7C7B" w:rsidRPr="009878D4" w:rsidRDefault="009C7C7B" w:rsidP="006B64F9">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9878D4" w:rsidRDefault="009C7C7B" w:rsidP="006B64F9">
      <w:pPr>
        <w:pStyle w:val="Default"/>
        <w:spacing w:before="60"/>
        <w:ind w:left="75"/>
        <w:jc w:val="both"/>
        <w:rPr>
          <w:rFonts w:asciiTheme="minorHAnsi" w:eastAsia="Trebuchet MS" w:hAnsiTheme="minorHAnsi" w:cstheme="minorHAnsi"/>
          <w:b/>
          <w:bCs/>
          <w:color w:val="002060"/>
          <w:lang w:val="ro-RO"/>
        </w:rPr>
      </w:pPr>
      <w:proofErr w:type="spellStart"/>
      <w:r w:rsidRPr="009878D4">
        <w:rPr>
          <w:rFonts w:asciiTheme="minorHAnsi" w:eastAsia="Trebuchet MS" w:hAnsiTheme="minorHAnsi" w:cstheme="minorHAnsi"/>
          <w:b/>
          <w:bCs/>
          <w:color w:val="002060"/>
          <w:lang w:val="ro-RO"/>
        </w:rPr>
        <w:t>Art</w:t>
      </w:r>
      <w:proofErr w:type="spellEnd"/>
      <w:r w:rsidRPr="009878D4">
        <w:rPr>
          <w:rFonts w:asciiTheme="minorHAnsi" w:eastAsia="Trebuchet MS" w:hAnsiTheme="minorHAnsi" w:cstheme="minorHAnsi"/>
          <w:b/>
          <w:bCs/>
          <w:color w:val="002060"/>
          <w:lang w:val="ro-RO"/>
        </w:rPr>
        <w:t xml:space="preserve"> 8 – Măsuri de informare și publicitate </w:t>
      </w:r>
    </w:p>
    <w:p w14:paraId="02C29735" w14:textId="77777777" w:rsidR="00BF5495" w:rsidRPr="009878D4" w:rsidRDefault="009C7C7B" w:rsidP="006B64F9">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9878D4" w:rsidRDefault="00BF5495" w:rsidP="006B64F9">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878D4">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9878D4">
        <w:rPr>
          <w:rFonts w:asciiTheme="minorHAnsi" w:eastAsia="Trebuchet MS" w:hAnsiTheme="minorHAnsi" w:cstheme="minorHAnsi"/>
          <w:color w:val="002060"/>
          <w:spacing w:val="1"/>
          <w:sz w:val="24"/>
          <w:szCs w:val="24"/>
          <w:lang w:val="ro-RO"/>
        </w:rPr>
        <w:t>si articolului 50</w:t>
      </w:r>
      <w:r w:rsidRPr="009878D4">
        <w:rPr>
          <w:rFonts w:asciiTheme="minorHAnsi" w:eastAsia="Trebuchet MS" w:hAnsiTheme="minorHAnsi" w:cstheme="minorHAnsi"/>
          <w:color w:val="002060"/>
          <w:spacing w:val="1"/>
          <w:sz w:val="24"/>
          <w:szCs w:val="24"/>
          <w:lang w:val="ro-RO"/>
        </w:rPr>
        <w:t xml:space="preserve"> alin (1) și (2)</w:t>
      </w:r>
      <w:r w:rsidR="00A73DD9" w:rsidRPr="009878D4">
        <w:rPr>
          <w:rFonts w:asciiTheme="minorHAnsi" w:eastAsia="Trebuchet MS" w:hAnsiTheme="minorHAnsi" w:cstheme="minorHAnsi"/>
          <w:color w:val="002060"/>
          <w:spacing w:val="1"/>
          <w:sz w:val="24"/>
          <w:szCs w:val="24"/>
          <w:lang w:val="ro-RO"/>
        </w:rPr>
        <w:t xml:space="preserve"> </w:t>
      </w:r>
      <w:r w:rsidR="000F132E" w:rsidRPr="009878D4">
        <w:rPr>
          <w:rFonts w:asciiTheme="minorHAnsi" w:eastAsia="Trebuchet MS" w:hAnsiTheme="minorHAnsi" w:cstheme="minorHAnsi"/>
          <w:color w:val="002060"/>
          <w:spacing w:val="1"/>
          <w:sz w:val="24"/>
          <w:szCs w:val="24"/>
          <w:lang w:val="ro-RO"/>
        </w:rPr>
        <w:t>- din Regulamentul (UE)</w:t>
      </w:r>
      <w:r w:rsidR="00BD65A8" w:rsidRPr="009878D4">
        <w:rPr>
          <w:rFonts w:asciiTheme="minorHAnsi" w:eastAsia="Trebuchet MS" w:hAnsiTheme="minorHAnsi" w:cstheme="minorHAnsi"/>
          <w:color w:val="002060"/>
          <w:spacing w:val="1"/>
          <w:sz w:val="24"/>
          <w:szCs w:val="24"/>
          <w:lang w:val="ro-RO"/>
        </w:rPr>
        <w:t xml:space="preserve"> nr.</w:t>
      </w:r>
      <w:r w:rsidR="000F132E" w:rsidRPr="009878D4">
        <w:rPr>
          <w:rFonts w:asciiTheme="minorHAnsi" w:eastAsia="Trebuchet MS" w:hAnsiTheme="minorHAnsi" w:cstheme="minorHAnsi"/>
          <w:color w:val="002060"/>
          <w:spacing w:val="1"/>
          <w:sz w:val="24"/>
          <w:szCs w:val="24"/>
          <w:lang w:val="ro-RO"/>
        </w:rPr>
        <w:t xml:space="preserve"> </w:t>
      </w:r>
      <w:r w:rsidR="00BD65A8" w:rsidRPr="009878D4">
        <w:rPr>
          <w:rFonts w:asciiTheme="minorHAnsi" w:eastAsia="Trebuchet MS" w:hAnsiTheme="minorHAnsi" w:cstheme="minorHAnsi"/>
          <w:color w:val="002060"/>
          <w:spacing w:val="1"/>
          <w:sz w:val="24"/>
          <w:szCs w:val="24"/>
          <w:lang w:val="ro-RO"/>
        </w:rPr>
        <w:t>1060/2021</w:t>
      </w:r>
      <w:r w:rsidRPr="009878D4">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9878D4">
        <w:rPr>
          <w:rFonts w:asciiTheme="minorHAnsi" w:eastAsia="Trebuchet MS" w:hAnsiTheme="minorHAnsi" w:cstheme="minorHAnsi"/>
          <w:color w:val="002060"/>
          <w:spacing w:val="1"/>
          <w:sz w:val="24"/>
          <w:szCs w:val="24"/>
          <w:lang w:val="ro-RO"/>
        </w:rPr>
        <w:t>AM</w:t>
      </w:r>
      <w:r w:rsidRPr="009878D4">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9878D4" w:rsidRDefault="000F132E" w:rsidP="006B64F9">
      <w:pPr>
        <w:pStyle w:val="Default"/>
        <w:numPr>
          <w:ilvl w:val="0"/>
          <w:numId w:val="13"/>
        </w:numPr>
        <w:spacing w:before="60"/>
        <w:ind w:right="105"/>
        <w:jc w:val="both"/>
        <w:rPr>
          <w:rFonts w:asciiTheme="minorHAnsi" w:eastAsia="Trebuchet MS" w:hAnsiTheme="minorHAnsi" w:cstheme="minorHAnsi"/>
          <w:b/>
          <w:bCs/>
          <w:color w:val="002060"/>
          <w:lang w:val="ro-RO"/>
        </w:rPr>
      </w:pPr>
      <w:r w:rsidRPr="009878D4">
        <w:rPr>
          <w:rFonts w:asciiTheme="minorHAnsi" w:eastAsia="Trebuchet MS" w:hAnsiTheme="minorHAnsi" w:cstheme="minorHAnsi"/>
          <w:color w:val="002060"/>
          <w:spacing w:val="1"/>
          <w:lang w:val="ro-RO"/>
        </w:rPr>
        <w:t xml:space="preserve">Beneficiarii au </w:t>
      </w:r>
      <w:proofErr w:type="spellStart"/>
      <w:r w:rsidRPr="009878D4">
        <w:rPr>
          <w:rFonts w:asciiTheme="minorHAnsi" w:eastAsia="Trebuchet MS" w:hAnsiTheme="minorHAnsi" w:cstheme="minorHAnsi"/>
          <w:color w:val="002060"/>
          <w:spacing w:val="1"/>
          <w:lang w:val="ro-RO"/>
        </w:rPr>
        <w:t>obligaţia</w:t>
      </w:r>
      <w:proofErr w:type="spellEnd"/>
      <w:r w:rsidRPr="009878D4">
        <w:rPr>
          <w:rFonts w:asciiTheme="minorHAnsi" w:eastAsia="Trebuchet MS" w:hAnsiTheme="minorHAnsi" w:cstheme="minorHAnsi"/>
          <w:color w:val="002060"/>
          <w:spacing w:val="1"/>
          <w:lang w:val="ro-RO"/>
        </w:rPr>
        <w:t xml:space="preserve"> de a pune la </w:t>
      </w:r>
      <w:proofErr w:type="spellStart"/>
      <w:r w:rsidRPr="009878D4">
        <w:rPr>
          <w:rFonts w:asciiTheme="minorHAnsi" w:eastAsia="Trebuchet MS" w:hAnsiTheme="minorHAnsi" w:cstheme="minorHAnsi"/>
          <w:color w:val="002060"/>
          <w:spacing w:val="1"/>
          <w:lang w:val="ro-RO"/>
        </w:rPr>
        <w:t>dispoziţia</w:t>
      </w:r>
      <w:proofErr w:type="spellEnd"/>
      <w:r w:rsidRPr="009878D4">
        <w:rPr>
          <w:rFonts w:asciiTheme="minorHAnsi" w:eastAsia="Trebuchet MS" w:hAnsiTheme="minorHAnsi" w:cstheme="minorHAnsi"/>
          <w:color w:val="002060"/>
          <w:spacing w:val="1"/>
          <w:lang w:val="ro-RO"/>
        </w:rPr>
        <w:t xml:space="preserve"> autorității de management, instituțiilor, organelor, oficiilor sau agențiilor Uniunii, la cererea acestora, date </w:t>
      </w:r>
      <w:proofErr w:type="spellStart"/>
      <w:r w:rsidRPr="009878D4">
        <w:rPr>
          <w:rFonts w:asciiTheme="minorHAnsi" w:eastAsia="Trebuchet MS" w:hAnsiTheme="minorHAnsi" w:cstheme="minorHAnsi"/>
          <w:color w:val="002060"/>
          <w:spacing w:val="1"/>
          <w:lang w:val="ro-RO"/>
        </w:rPr>
        <w:t>şi</w:t>
      </w:r>
      <w:proofErr w:type="spellEnd"/>
      <w:r w:rsidRPr="009878D4">
        <w:rPr>
          <w:rFonts w:asciiTheme="minorHAnsi" w:eastAsia="Trebuchet MS" w:hAnsiTheme="minorHAnsi" w:cstheme="minorHAnsi"/>
          <w:color w:val="002060"/>
          <w:spacing w:val="1"/>
          <w:lang w:val="ro-RO"/>
        </w:rPr>
        <w:t xml:space="preserve"> </w:t>
      </w:r>
      <w:proofErr w:type="spellStart"/>
      <w:r w:rsidRPr="009878D4">
        <w:rPr>
          <w:rFonts w:asciiTheme="minorHAnsi" w:eastAsia="Trebuchet MS" w:hAnsiTheme="minorHAnsi" w:cstheme="minorHAnsi"/>
          <w:color w:val="002060"/>
          <w:spacing w:val="1"/>
          <w:lang w:val="ro-RO"/>
        </w:rPr>
        <w:t>informaţii</w:t>
      </w:r>
      <w:proofErr w:type="spellEnd"/>
      <w:r w:rsidRPr="009878D4">
        <w:rPr>
          <w:rFonts w:asciiTheme="minorHAnsi" w:eastAsia="Trebuchet MS" w:hAnsiTheme="minorHAnsi" w:cstheme="minorHAnsi"/>
          <w:color w:val="002060"/>
          <w:spacing w:val="1"/>
          <w:lang w:val="ro-RO"/>
        </w:rPr>
        <w:t xml:space="preserve"> despre proiecte </w:t>
      </w:r>
      <w:proofErr w:type="spellStart"/>
      <w:r w:rsidRPr="009878D4">
        <w:rPr>
          <w:rFonts w:asciiTheme="minorHAnsi" w:eastAsia="Trebuchet MS" w:hAnsiTheme="minorHAnsi" w:cstheme="minorHAnsi"/>
          <w:color w:val="002060"/>
          <w:spacing w:val="1"/>
          <w:lang w:val="ro-RO"/>
        </w:rPr>
        <w:t>şi</w:t>
      </w:r>
      <w:proofErr w:type="spellEnd"/>
      <w:r w:rsidRPr="009878D4">
        <w:rPr>
          <w:rFonts w:asciiTheme="minorHAnsi" w:eastAsia="Trebuchet MS" w:hAnsiTheme="minorHAnsi" w:cstheme="minorHAnsi"/>
          <w:color w:val="002060"/>
          <w:spacing w:val="1"/>
          <w:lang w:val="ro-RO"/>
        </w:rPr>
        <w:t xml:space="preserve"> stadiul lor de implementare, inclusiv fotografii (stadiul înainte de derulare, în timpul, la finalizarea proiectului), în vederea asigurării </w:t>
      </w:r>
      <w:proofErr w:type="spellStart"/>
      <w:r w:rsidRPr="009878D4">
        <w:rPr>
          <w:rFonts w:asciiTheme="minorHAnsi" w:eastAsia="Trebuchet MS" w:hAnsiTheme="minorHAnsi" w:cstheme="minorHAnsi"/>
          <w:color w:val="002060"/>
          <w:spacing w:val="1"/>
          <w:lang w:val="ro-RO"/>
        </w:rPr>
        <w:t>transparenţei</w:t>
      </w:r>
      <w:proofErr w:type="spellEnd"/>
      <w:r w:rsidRPr="009878D4">
        <w:rPr>
          <w:rFonts w:asciiTheme="minorHAnsi" w:eastAsia="Trebuchet MS" w:hAnsiTheme="minorHAnsi" w:cstheme="minorHAnsi"/>
          <w:color w:val="002060"/>
          <w:spacing w:val="1"/>
          <w:lang w:val="ro-RO"/>
        </w:rPr>
        <w:t xml:space="preserve"> utilizării fondurilor</w:t>
      </w:r>
      <w:r w:rsidR="00A73DD9" w:rsidRPr="009878D4">
        <w:rPr>
          <w:rFonts w:asciiTheme="minorHAnsi" w:eastAsia="Trebuchet MS" w:hAnsiTheme="minorHAnsi" w:cstheme="minorHAnsi"/>
          <w:color w:val="002060"/>
          <w:spacing w:val="1"/>
          <w:lang w:val="ro-RO"/>
        </w:rPr>
        <w:t>.</w:t>
      </w:r>
    </w:p>
    <w:sectPr w:rsidR="009C7C7B" w:rsidRPr="009878D4" w:rsidSect="00071BED">
      <w:headerReference w:type="default" r:id="rId8"/>
      <w:footerReference w:type="default" r:id="rId9"/>
      <w:pgSz w:w="12240" w:h="15840"/>
      <w:pgMar w:top="1560" w:right="758" w:bottom="280" w:left="1720" w:header="426"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5720D" w14:textId="77777777" w:rsidR="00071BED" w:rsidRDefault="00071BED">
      <w:r>
        <w:separator/>
      </w:r>
    </w:p>
  </w:endnote>
  <w:endnote w:type="continuationSeparator" w:id="0">
    <w:p w14:paraId="103F0820" w14:textId="77777777" w:rsidR="00071BED" w:rsidRDefault="0007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1093D71C"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F80E48">
                            <w:rPr>
                              <w:rFonts w:ascii="Trebuchet MS" w:eastAsia="Trebuchet MS" w:hAnsi="Trebuchet MS" w:cs="Trebuchet MS"/>
                              <w:b/>
                              <w:noProof/>
                              <w:w w:val="102"/>
                              <w:sz w:val="22"/>
                              <w:szCs w:val="22"/>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" filled="f" stroked="f">
              <v:textbox inset="0,0,0,0">
                <w:txbxContent>
                  <w:p w14:paraId="1E81B8DB" w14:textId="1093D71C"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F80E48">
                      <w:rPr>
                        <w:rFonts w:ascii="Trebuchet MS" w:eastAsia="Trebuchet MS" w:hAnsi="Trebuchet MS" w:cs="Trebuchet MS"/>
                        <w:b/>
                        <w:noProof/>
                        <w:w w:val="102"/>
                        <w:sz w:val="22"/>
                        <w:szCs w:val="22"/>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3A55" w14:textId="77777777" w:rsidR="00071BED" w:rsidRDefault="00071BED">
      <w:r>
        <w:separator/>
      </w:r>
    </w:p>
  </w:footnote>
  <w:footnote w:type="continuationSeparator" w:id="0">
    <w:p w14:paraId="7EC5389D" w14:textId="77777777" w:rsidR="00071BED" w:rsidRDefault="00071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05754" w14:textId="6C28E913" w:rsidR="009D6FE4" w:rsidRPr="004110AE" w:rsidRDefault="009D6FE4" w:rsidP="004110AE">
    <w:pPr>
      <w:jc w:val="center"/>
      <w:rPr>
        <w:rFonts w:asciiTheme="minorHAnsi" w:hAnsiTheme="minorHAnsi" w:cstheme="minorHAnsi"/>
        <w:b/>
        <w:color w:val="002060"/>
        <w:spacing w:val="-1"/>
        <w:sz w:val="24"/>
        <w:szCs w:val="24"/>
        <w:lang w:val="it-IT" w:eastAsia="de-DE"/>
      </w:rPr>
    </w:pPr>
    <w:r w:rsidRPr="004110AE">
      <w:rPr>
        <w:rFonts w:asciiTheme="minorHAnsi" w:hAnsiTheme="minorHAnsi" w:cstheme="minorHAnsi"/>
        <w:b/>
        <w:color w:val="002060"/>
        <w:spacing w:val="-1"/>
        <w:sz w:val="24"/>
        <w:szCs w:val="24"/>
        <w:lang w:val="it-IT" w:eastAsia="de-DE"/>
      </w:rPr>
      <w:t>GHIDUL SOLICITANTULUI</w:t>
    </w:r>
  </w:p>
  <w:p w14:paraId="43236014" w14:textId="5D686AE0" w:rsidR="004F349A" w:rsidRDefault="004110AE" w:rsidP="004110AE">
    <w:pPr>
      <w:pStyle w:val="Header"/>
      <w:jc w:val="center"/>
      <w:rPr>
        <w:rFonts w:asciiTheme="minorHAnsi" w:eastAsia="Calibri" w:hAnsiTheme="minorHAnsi" w:cstheme="minorHAnsi"/>
        <w:b/>
        <w:bCs/>
        <w:color w:val="002060"/>
        <w:sz w:val="24"/>
        <w:szCs w:val="24"/>
        <w:lang w:val="it-IT"/>
      </w:rPr>
    </w:pPr>
    <w:r w:rsidRPr="004110AE">
      <w:rPr>
        <w:rFonts w:asciiTheme="minorHAnsi" w:eastAsia="Calibri" w:hAnsiTheme="minorHAnsi" w:cstheme="minorHAnsi"/>
        <w:b/>
        <w:bCs/>
        <w:color w:val="002060"/>
        <w:sz w:val="24"/>
        <w:szCs w:val="24"/>
        <w:lang w:val="it-IT"/>
      </w:rPr>
      <w:t>Sprijin pentru implementarea de soluții de cercetare  de importanță strategică în domeniul medical: genomică; boli netransmisibile (ex. dezvoltarea de soluții de cercetare pentru tratarea cancerelor);  vaccinuri, seruri și alte medicamente biologice</w:t>
    </w:r>
  </w:p>
  <w:p w14:paraId="5E739C4B" w14:textId="77777777" w:rsidR="004140F3" w:rsidRPr="004110AE" w:rsidRDefault="004140F3" w:rsidP="004110AE">
    <w:pPr>
      <w:pStyle w:val="Header"/>
      <w:jc w:val="center"/>
      <w:rPr>
        <w:rFonts w:asciiTheme="minorHAnsi" w:hAnsiTheme="minorHAnsi" w:cstheme="minorHAnsi"/>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3B7A08CA"/>
    <w:lvl w:ilvl="0" w:tplc="9348A0D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1319651013">
    <w:abstractNumId w:val="2"/>
  </w:num>
  <w:num w:numId="2" w16cid:durableId="453135794">
    <w:abstractNumId w:val="0"/>
  </w:num>
  <w:num w:numId="3" w16cid:durableId="1104107509">
    <w:abstractNumId w:val="9"/>
  </w:num>
  <w:num w:numId="4" w16cid:durableId="767391461">
    <w:abstractNumId w:val="10"/>
  </w:num>
  <w:num w:numId="5" w16cid:durableId="1939681182">
    <w:abstractNumId w:val="1"/>
  </w:num>
  <w:num w:numId="6" w16cid:durableId="2041280821">
    <w:abstractNumId w:val="11"/>
  </w:num>
  <w:num w:numId="7" w16cid:durableId="1698190189">
    <w:abstractNumId w:val="7"/>
  </w:num>
  <w:num w:numId="8" w16cid:durableId="1936400741">
    <w:abstractNumId w:val="4"/>
  </w:num>
  <w:num w:numId="9" w16cid:durableId="93981818">
    <w:abstractNumId w:val="5"/>
  </w:num>
  <w:num w:numId="10" w16cid:durableId="507912382">
    <w:abstractNumId w:val="12"/>
  </w:num>
  <w:num w:numId="11" w16cid:durableId="1362853371">
    <w:abstractNumId w:val="8"/>
  </w:num>
  <w:num w:numId="12" w16cid:durableId="424494555">
    <w:abstractNumId w:val="6"/>
  </w:num>
  <w:num w:numId="13" w16cid:durableId="932862051">
    <w:abstractNumId w:val="3"/>
  </w:num>
  <w:num w:numId="14" w16cid:durableId="20778207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24F4"/>
    <w:rsid w:val="00002884"/>
    <w:rsid w:val="00006FB1"/>
    <w:rsid w:val="000133F1"/>
    <w:rsid w:val="000200D2"/>
    <w:rsid w:val="00022095"/>
    <w:rsid w:val="00022E18"/>
    <w:rsid w:val="000274D7"/>
    <w:rsid w:val="000312C6"/>
    <w:rsid w:val="000313BF"/>
    <w:rsid w:val="00033763"/>
    <w:rsid w:val="00037B48"/>
    <w:rsid w:val="00041A8A"/>
    <w:rsid w:val="000422CD"/>
    <w:rsid w:val="00042A9A"/>
    <w:rsid w:val="000526AC"/>
    <w:rsid w:val="00053BE1"/>
    <w:rsid w:val="00057E62"/>
    <w:rsid w:val="00071BED"/>
    <w:rsid w:val="00072F81"/>
    <w:rsid w:val="00073D70"/>
    <w:rsid w:val="000755BA"/>
    <w:rsid w:val="00080BF9"/>
    <w:rsid w:val="00083A67"/>
    <w:rsid w:val="00084C9D"/>
    <w:rsid w:val="0008512A"/>
    <w:rsid w:val="0009122A"/>
    <w:rsid w:val="0009270B"/>
    <w:rsid w:val="000951BF"/>
    <w:rsid w:val="000A4139"/>
    <w:rsid w:val="000A4681"/>
    <w:rsid w:val="000B3971"/>
    <w:rsid w:val="000B6936"/>
    <w:rsid w:val="000C2426"/>
    <w:rsid w:val="000D10F6"/>
    <w:rsid w:val="000D3267"/>
    <w:rsid w:val="000D4FB2"/>
    <w:rsid w:val="000D622B"/>
    <w:rsid w:val="000D79C3"/>
    <w:rsid w:val="000F132E"/>
    <w:rsid w:val="00102462"/>
    <w:rsid w:val="0010301F"/>
    <w:rsid w:val="00103A9B"/>
    <w:rsid w:val="00104A05"/>
    <w:rsid w:val="0011483F"/>
    <w:rsid w:val="001151DF"/>
    <w:rsid w:val="00116101"/>
    <w:rsid w:val="00116F1A"/>
    <w:rsid w:val="00117C87"/>
    <w:rsid w:val="00120D10"/>
    <w:rsid w:val="00125114"/>
    <w:rsid w:val="00126506"/>
    <w:rsid w:val="0013374E"/>
    <w:rsid w:val="00136FEA"/>
    <w:rsid w:val="00144E92"/>
    <w:rsid w:val="00153F72"/>
    <w:rsid w:val="00154DFD"/>
    <w:rsid w:val="001672E7"/>
    <w:rsid w:val="00172111"/>
    <w:rsid w:val="0017748F"/>
    <w:rsid w:val="001854F6"/>
    <w:rsid w:val="00187C5D"/>
    <w:rsid w:val="00190094"/>
    <w:rsid w:val="0019070D"/>
    <w:rsid w:val="001A08FB"/>
    <w:rsid w:val="001A604C"/>
    <w:rsid w:val="001A77DE"/>
    <w:rsid w:val="001A7FBF"/>
    <w:rsid w:val="001B0988"/>
    <w:rsid w:val="001B1945"/>
    <w:rsid w:val="001C0D89"/>
    <w:rsid w:val="001C16E9"/>
    <w:rsid w:val="001C4FE7"/>
    <w:rsid w:val="001C70FC"/>
    <w:rsid w:val="001E23B8"/>
    <w:rsid w:val="001F1037"/>
    <w:rsid w:val="001F2174"/>
    <w:rsid w:val="00206613"/>
    <w:rsid w:val="00225DC4"/>
    <w:rsid w:val="002450D7"/>
    <w:rsid w:val="002472DB"/>
    <w:rsid w:val="00256FA9"/>
    <w:rsid w:val="00257C0B"/>
    <w:rsid w:val="00262572"/>
    <w:rsid w:val="00272589"/>
    <w:rsid w:val="002734FD"/>
    <w:rsid w:val="002869D7"/>
    <w:rsid w:val="002A4756"/>
    <w:rsid w:val="002A5B53"/>
    <w:rsid w:val="002C52AE"/>
    <w:rsid w:val="002D5BDE"/>
    <w:rsid w:val="002E4D36"/>
    <w:rsid w:val="002F0A3D"/>
    <w:rsid w:val="002F1050"/>
    <w:rsid w:val="003108C6"/>
    <w:rsid w:val="00313B78"/>
    <w:rsid w:val="00315783"/>
    <w:rsid w:val="003420E0"/>
    <w:rsid w:val="003448E8"/>
    <w:rsid w:val="00346EDD"/>
    <w:rsid w:val="00354D92"/>
    <w:rsid w:val="0036074C"/>
    <w:rsid w:val="00365C43"/>
    <w:rsid w:val="0036774E"/>
    <w:rsid w:val="00371A5F"/>
    <w:rsid w:val="003776CF"/>
    <w:rsid w:val="00381BE7"/>
    <w:rsid w:val="003B46A6"/>
    <w:rsid w:val="003B5BB2"/>
    <w:rsid w:val="003B79CC"/>
    <w:rsid w:val="003C436E"/>
    <w:rsid w:val="003D09B4"/>
    <w:rsid w:val="003D3238"/>
    <w:rsid w:val="003D340B"/>
    <w:rsid w:val="003D372F"/>
    <w:rsid w:val="003D4FCA"/>
    <w:rsid w:val="003D76DA"/>
    <w:rsid w:val="003D7FC0"/>
    <w:rsid w:val="003F4B29"/>
    <w:rsid w:val="004032EC"/>
    <w:rsid w:val="00405B93"/>
    <w:rsid w:val="004110AE"/>
    <w:rsid w:val="00413A85"/>
    <w:rsid w:val="004140F3"/>
    <w:rsid w:val="00420E85"/>
    <w:rsid w:val="004224B5"/>
    <w:rsid w:val="004307C7"/>
    <w:rsid w:val="00431874"/>
    <w:rsid w:val="0043544F"/>
    <w:rsid w:val="004368B8"/>
    <w:rsid w:val="00441619"/>
    <w:rsid w:val="00445B3B"/>
    <w:rsid w:val="00453BCB"/>
    <w:rsid w:val="004545DF"/>
    <w:rsid w:val="00455CA5"/>
    <w:rsid w:val="00457AA3"/>
    <w:rsid w:val="004610C1"/>
    <w:rsid w:val="00471667"/>
    <w:rsid w:val="00482566"/>
    <w:rsid w:val="00483379"/>
    <w:rsid w:val="00492CD9"/>
    <w:rsid w:val="004A0A85"/>
    <w:rsid w:val="004B3597"/>
    <w:rsid w:val="004B4126"/>
    <w:rsid w:val="004C3988"/>
    <w:rsid w:val="004C636D"/>
    <w:rsid w:val="004C7AF1"/>
    <w:rsid w:val="004E3E08"/>
    <w:rsid w:val="004E6A33"/>
    <w:rsid w:val="004E7F8C"/>
    <w:rsid w:val="004F349A"/>
    <w:rsid w:val="004F3E95"/>
    <w:rsid w:val="004F7F58"/>
    <w:rsid w:val="00507337"/>
    <w:rsid w:val="00514B9A"/>
    <w:rsid w:val="005642C9"/>
    <w:rsid w:val="005654AC"/>
    <w:rsid w:val="005706C5"/>
    <w:rsid w:val="0057368E"/>
    <w:rsid w:val="005810E1"/>
    <w:rsid w:val="00583FD6"/>
    <w:rsid w:val="0058584B"/>
    <w:rsid w:val="0058733B"/>
    <w:rsid w:val="00590A70"/>
    <w:rsid w:val="0059371D"/>
    <w:rsid w:val="00593E36"/>
    <w:rsid w:val="005A1F45"/>
    <w:rsid w:val="005A20AB"/>
    <w:rsid w:val="005A5096"/>
    <w:rsid w:val="005A6B7D"/>
    <w:rsid w:val="005B2FC9"/>
    <w:rsid w:val="005B553A"/>
    <w:rsid w:val="005C10AE"/>
    <w:rsid w:val="005C50B7"/>
    <w:rsid w:val="005E24D7"/>
    <w:rsid w:val="005E57BA"/>
    <w:rsid w:val="005F401B"/>
    <w:rsid w:val="005F689F"/>
    <w:rsid w:val="00600A71"/>
    <w:rsid w:val="00600E76"/>
    <w:rsid w:val="006030FB"/>
    <w:rsid w:val="00615827"/>
    <w:rsid w:val="00622C34"/>
    <w:rsid w:val="0063083A"/>
    <w:rsid w:val="00631995"/>
    <w:rsid w:val="00637411"/>
    <w:rsid w:val="00645A1D"/>
    <w:rsid w:val="00651FEA"/>
    <w:rsid w:val="00666085"/>
    <w:rsid w:val="00666245"/>
    <w:rsid w:val="00676B79"/>
    <w:rsid w:val="00677B4C"/>
    <w:rsid w:val="00680F22"/>
    <w:rsid w:val="00682A8C"/>
    <w:rsid w:val="00690BC3"/>
    <w:rsid w:val="006A4731"/>
    <w:rsid w:val="006A510B"/>
    <w:rsid w:val="006A6C0A"/>
    <w:rsid w:val="006A700C"/>
    <w:rsid w:val="006A7E03"/>
    <w:rsid w:val="006B4D0A"/>
    <w:rsid w:val="006B64F9"/>
    <w:rsid w:val="006D5D87"/>
    <w:rsid w:val="006E2B91"/>
    <w:rsid w:val="006E2D87"/>
    <w:rsid w:val="006F2C58"/>
    <w:rsid w:val="006F375B"/>
    <w:rsid w:val="006F4AD8"/>
    <w:rsid w:val="006F4D50"/>
    <w:rsid w:val="006F7388"/>
    <w:rsid w:val="00700017"/>
    <w:rsid w:val="0070302D"/>
    <w:rsid w:val="007054A7"/>
    <w:rsid w:val="00711E52"/>
    <w:rsid w:val="007159E9"/>
    <w:rsid w:val="0071753E"/>
    <w:rsid w:val="00724027"/>
    <w:rsid w:val="00737E09"/>
    <w:rsid w:val="00744896"/>
    <w:rsid w:val="00747ECC"/>
    <w:rsid w:val="007568A5"/>
    <w:rsid w:val="007604BA"/>
    <w:rsid w:val="00771043"/>
    <w:rsid w:val="007733AC"/>
    <w:rsid w:val="00773E2C"/>
    <w:rsid w:val="00776CDD"/>
    <w:rsid w:val="007849DB"/>
    <w:rsid w:val="00786DC9"/>
    <w:rsid w:val="007942D3"/>
    <w:rsid w:val="00794FBB"/>
    <w:rsid w:val="007970D4"/>
    <w:rsid w:val="00797787"/>
    <w:rsid w:val="007A0A72"/>
    <w:rsid w:val="007A1CDA"/>
    <w:rsid w:val="007A5CCB"/>
    <w:rsid w:val="007A7DD5"/>
    <w:rsid w:val="007B25F9"/>
    <w:rsid w:val="007B7874"/>
    <w:rsid w:val="007C2C05"/>
    <w:rsid w:val="007D3901"/>
    <w:rsid w:val="007D4D7E"/>
    <w:rsid w:val="007D5066"/>
    <w:rsid w:val="007F2248"/>
    <w:rsid w:val="007F5F50"/>
    <w:rsid w:val="008016E3"/>
    <w:rsid w:val="00805740"/>
    <w:rsid w:val="0080739A"/>
    <w:rsid w:val="00807CFA"/>
    <w:rsid w:val="00815D0F"/>
    <w:rsid w:val="00817683"/>
    <w:rsid w:val="00820EE6"/>
    <w:rsid w:val="00823C74"/>
    <w:rsid w:val="00827FC0"/>
    <w:rsid w:val="008330C6"/>
    <w:rsid w:val="008370FF"/>
    <w:rsid w:val="0084160F"/>
    <w:rsid w:val="00846491"/>
    <w:rsid w:val="00851678"/>
    <w:rsid w:val="00852A17"/>
    <w:rsid w:val="00856B80"/>
    <w:rsid w:val="00870099"/>
    <w:rsid w:val="008714FD"/>
    <w:rsid w:val="00882635"/>
    <w:rsid w:val="008960A5"/>
    <w:rsid w:val="00896105"/>
    <w:rsid w:val="008A27C4"/>
    <w:rsid w:val="008A62DD"/>
    <w:rsid w:val="008A72FE"/>
    <w:rsid w:val="008C08FD"/>
    <w:rsid w:val="008C7F96"/>
    <w:rsid w:val="008D55CA"/>
    <w:rsid w:val="008D66FC"/>
    <w:rsid w:val="008E35D6"/>
    <w:rsid w:val="008E7278"/>
    <w:rsid w:val="00903519"/>
    <w:rsid w:val="009100D8"/>
    <w:rsid w:val="00920360"/>
    <w:rsid w:val="00925636"/>
    <w:rsid w:val="00937615"/>
    <w:rsid w:val="00943DA6"/>
    <w:rsid w:val="009467BA"/>
    <w:rsid w:val="00964FB2"/>
    <w:rsid w:val="00967317"/>
    <w:rsid w:val="0097654B"/>
    <w:rsid w:val="009878D4"/>
    <w:rsid w:val="00991CEC"/>
    <w:rsid w:val="009932F8"/>
    <w:rsid w:val="0099349E"/>
    <w:rsid w:val="009A5470"/>
    <w:rsid w:val="009A6259"/>
    <w:rsid w:val="009B783C"/>
    <w:rsid w:val="009C4676"/>
    <w:rsid w:val="009C5B86"/>
    <w:rsid w:val="009C5BE7"/>
    <w:rsid w:val="009C6744"/>
    <w:rsid w:val="009C7C7B"/>
    <w:rsid w:val="009D0BC3"/>
    <w:rsid w:val="009D5479"/>
    <w:rsid w:val="009D6FE4"/>
    <w:rsid w:val="009E09A4"/>
    <w:rsid w:val="009F17CA"/>
    <w:rsid w:val="00A10484"/>
    <w:rsid w:val="00A3286C"/>
    <w:rsid w:val="00A369F5"/>
    <w:rsid w:val="00A40B1D"/>
    <w:rsid w:val="00A445DD"/>
    <w:rsid w:val="00A513FA"/>
    <w:rsid w:val="00A56654"/>
    <w:rsid w:val="00A6344A"/>
    <w:rsid w:val="00A71098"/>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13DB4"/>
    <w:rsid w:val="00B25F14"/>
    <w:rsid w:val="00B333FA"/>
    <w:rsid w:val="00B40AAA"/>
    <w:rsid w:val="00B4560D"/>
    <w:rsid w:val="00B513FD"/>
    <w:rsid w:val="00B533A8"/>
    <w:rsid w:val="00B61E3A"/>
    <w:rsid w:val="00B727F3"/>
    <w:rsid w:val="00B72F19"/>
    <w:rsid w:val="00B92BE9"/>
    <w:rsid w:val="00B93DFA"/>
    <w:rsid w:val="00B95737"/>
    <w:rsid w:val="00B95E2C"/>
    <w:rsid w:val="00B96354"/>
    <w:rsid w:val="00BA4582"/>
    <w:rsid w:val="00BA7948"/>
    <w:rsid w:val="00BB15DC"/>
    <w:rsid w:val="00BB256C"/>
    <w:rsid w:val="00BB76DC"/>
    <w:rsid w:val="00BB7B1A"/>
    <w:rsid w:val="00BD0D87"/>
    <w:rsid w:val="00BD65A8"/>
    <w:rsid w:val="00BF5495"/>
    <w:rsid w:val="00C01094"/>
    <w:rsid w:val="00C0310F"/>
    <w:rsid w:val="00C061E5"/>
    <w:rsid w:val="00C074A7"/>
    <w:rsid w:val="00C136E3"/>
    <w:rsid w:val="00C13AAA"/>
    <w:rsid w:val="00C22AE3"/>
    <w:rsid w:val="00C26718"/>
    <w:rsid w:val="00C419E3"/>
    <w:rsid w:val="00C45A45"/>
    <w:rsid w:val="00C47650"/>
    <w:rsid w:val="00C557C4"/>
    <w:rsid w:val="00C61561"/>
    <w:rsid w:val="00C635D5"/>
    <w:rsid w:val="00C6713C"/>
    <w:rsid w:val="00C67756"/>
    <w:rsid w:val="00C679EC"/>
    <w:rsid w:val="00C750B7"/>
    <w:rsid w:val="00C75526"/>
    <w:rsid w:val="00C7786A"/>
    <w:rsid w:val="00C77ECB"/>
    <w:rsid w:val="00C8331D"/>
    <w:rsid w:val="00C83648"/>
    <w:rsid w:val="00C85C3D"/>
    <w:rsid w:val="00CA2E96"/>
    <w:rsid w:val="00CA6AE7"/>
    <w:rsid w:val="00CB7F38"/>
    <w:rsid w:val="00CC50AD"/>
    <w:rsid w:val="00CD6390"/>
    <w:rsid w:val="00D23FF9"/>
    <w:rsid w:val="00D3130B"/>
    <w:rsid w:val="00D3357D"/>
    <w:rsid w:val="00D3371E"/>
    <w:rsid w:val="00D67789"/>
    <w:rsid w:val="00D76CD6"/>
    <w:rsid w:val="00D779F0"/>
    <w:rsid w:val="00D84AA3"/>
    <w:rsid w:val="00D9315D"/>
    <w:rsid w:val="00DA0B9D"/>
    <w:rsid w:val="00DA1E7B"/>
    <w:rsid w:val="00DA7AA7"/>
    <w:rsid w:val="00DB3F34"/>
    <w:rsid w:val="00DB5748"/>
    <w:rsid w:val="00DB7BE5"/>
    <w:rsid w:val="00DC16E1"/>
    <w:rsid w:val="00DC3D3D"/>
    <w:rsid w:val="00DC65FC"/>
    <w:rsid w:val="00DC6794"/>
    <w:rsid w:val="00DD3C0F"/>
    <w:rsid w:val="00DD3CF6"/>
    <w:rsid w:val="00DD7D43"/>
    <w:rsid w:val="00DE34BC"/>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87AEE"/>
    <w:rsid w:val="00E91BA0"/>
    <w:rsid w:val="00E947D1"/>
    <w:rsid w:val="00E971AD"/>
    <w:rsid w:val="00E97213"/>
    <w:rsid w:val="00EB00C2"/>
    <w:rsid w:val="00EC112B"/>
    <w:rsid w:val="00EC6667"/>
    <w:rsid w:val="00EE461D"/>
    <w:rsid w:val="00EE66B2"/>
    <w:rsid w:val="00EE6889"/>
    <w:rsid w:val="00EF2ADA"/>
    <w:rsid w:val="00EF6087"/>
    <w:rsid w:val="00F0048B"/>
    <w:rsid w:val="00F01BBD"/>
    <w:rsid w:val="00F03170"/>
    <w:rsid w:val="00F04032"/>
    <w:rsid w:val="00F11EB5"/>
    <w:rsid w:val="00F14998"/>
    <w:rsid w:val="00F14D81"/>
    <w:rsid w:val="00F1586C"/>
    <w:rsid w:val="00F16787"/>
    <w:rsid w:val="00F25EC9"/>
    <w:rsid w:val="00F27F34"/>
    <w:rsid w:val="00F36CF3"/>
    <w:rsid w:val="00F40708"/>
    <w:rsid w:val="00F5587A"/>
    <w:rsid w:val="00F57FD8"/>
    <w:rsid w:val="00F70703"/>
    <w:rsid w:val="00F72F8C"/>
    <w:rsid w:val="00F74571"/>
    <w:rsid w:val="00F80299"/>
    <w:rsid w:val="00F80E48"/>
    <w:rsid w:val="00F919D6"/>
    <w:rsid w:val="00F943DB"/>
    <w:rsid w:val="00FA1ECC"/>
    <w:rsid w:val="00FA1F7B"/>
    <w:rsid w:val="00FB4268"/>
    <w:rsid w:val="00FB75EC"/>
    <w:rsid w:val="00FC512B"/>
    <w:rsid w:val="00FD65CD"/>
    <w:rsid w:val="00FF6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nhideWhenUsed/>
    <w:rsid w:val="00BA4582"/>
    <w:pPr>
      <w:tabs>
        <w:tab w:val="center" w:pos="4680"/>
        <w:tab w:val="right" w:pos="9360"/>
      </w:tabs>
    </w:pPr>
  </w:style>
  <w:style w:type="character" w:customStyle="1" w:styleId="HeaderChar">
    <w:name w:val="Header Char"/>
    <w:basedOn w:val="DefaultParagraphFont"/>
    <w:link w:val="Header"/>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534582502">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0C4FD-CB35-41EB-9BD8-3EA8F5E18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5942</Words>
  <Characters>34466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2024-01-29T13:13:00Z</dcterms:created>
  <dcterms:modified xsi:type="dcterms:W3CDTF">2024-02-01T13:32:00Z</dcterms:modified>
</cp:coreProperties>
</file>